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color w:val="auto"/>
        </w:rPr>
      </w:pPr>
      <w:r>
        <w:rPr>
          <w:rFonts w:hint="eastAsia"/>
          <w:b/>
          <w:color w:val="auto"/>
          <w:sz w:val="28"/>
          <w:szCs w:val="28"/>
        </w:rPr>
        <w:t>上海第二工业大学金海路校区学生宿舍</w:t>
      </w:r>
      <w:r>
        <w:rPr>
          <w:b/>
          <w:color w:val="auto"/>
          <w:sz w:val="28"/>
          <w:szCs w:val="28"/>
        </w:rPr>
        <w:t>等家具采购</w:t>
      </w:r>
      <w:r>
        <w:rPr>
          <w:rFonts w:hint="eastAsia"/>
          <w:b/>
          <w:color w:val="auto"/>
          <w:sz w:val="28"/>
          <w:szCs w:val="28"/>
        </w:rPr>
        <w:t>需求</w:t>
      </w:r>
    </w:p>
    <w:p>
      <w:pPr>
        <w:rPr>
          <w:color w:val="auto"/>
        </w:rPr>
      </w:pPr>
    </w:p>
    <w:p>
      <w:pPr>
        <w:spacing w:line="360" w:lineRule="auto"/>
        <w:outlineLvl w:val="0"/>
        <w:rPr>
          <w:b/>
          <w:bCs/>
          <w:color w:val="auto"/>
          <w:sz w:val="28"/>
          <w:szCs w:val="28"/>
        </w:rPr>
      </w:pPr>
      <w:r>
        <w:rPr>
          <w:rFonts w:hint="eastAsia"/>
          <w:b/>
          <w:bCs/>
          <w:color w:val="auto"/>
          <w:sz w:val="28"/>
          <w:szCs w:val="28"/>
        </w:rPr>
        <w:t>一、项目基本情况</w:t>
      </w:r>
    </w:p>
    <w:p>
      <w:pPr>
        <w:spacing w:line="360" w:lineRule="auto"/>
        <w:ind w:firstLine="420" w:firstLineChars="200"/>
        <w:rPr>
          <w:color w:val="auto"/>
        </w:rPr>
      </w:pPr>
      <w:r>
        <w:rPr>
          <w:rFonts w:hint="eastAsia"/>
          <w:color w:val="auto"/>
          <w:lang w:val="en-US" w:eastAsia="zh-CN"/>
        </w:rPr>
        <w:t>1、</w:t>
      </w:r>
      <w:r>
        <w:rPr>
          <w:rFonts w:hint="eastAsia"/>
          <w:color w:val="auto"/>
        </w:rPr>
        <w:t>项目名称：上海第二工业大学金海路校区学生</w:t>
      </w:r>
      <w:r>
        <w:rPr>
          <w:color w:val="auto"/>
        </w:rPr>
        <w:t>宿舍等</w:t>
      </w:r>
      <w:r>
        <w:rPr>
          <w:rFonts w:hint="eastAsia"/>
          <w:color w:val="auto"/>
        </w:rPr>
        <w:t xml:space="preserve">家具采购项目 </w:t>
      </w:r>
    </w:p>
    <w:p>
      <w:pPr>
        <w:spacing w:line="360" w:lineRule="auto"/>
        <w:ind w:firstLine="420" w:firstLineChars="200"/>
        <w:rPr>
          <w:color w:val="auto"/>
        </w:rPr>
      </w:pPr>
      <w:r>
        <w:rPr>
          <w:rFonts w:hint="eastAsia"/>
          <w:color w:val="auto"/>
          <w:lang w:val="en-US" w:eastAsia="zh-CN"/>
        </w:rPr>
        <w:t>2、</w:t>
      </w:r>
      <w:r>
        <w:rPr>
          <w:rFonts w:hint="eastAsia"/>
          <w:color w:val="auto"/>
        </w:rPr>
        <w:t>采购方式：集中采购</w:t>
      </w:r>
    </w:p>
    <w:p>
      <w:pPr>
        <w:spacing w:line="360" w:lineRule="auto"/>
        <w:ind w:firstLine="420" w:firstLineChars="200"/>
        <w:rPr>
          <w:color w:val="auto"/>
        </w:rPr>
      </w:pPr>
      <w:r>
        <w:rPr>
          <w:rFonts w:hint="eastAsia"/>
          <w:color w:val="auto"/>
          <w:lang w:val="en-US" w:eastAsia="zh-CN"/>
        </w:rPr>
        <w:t>3、</w:t>
      </w:r>
      <w:r>
        <w:rPr>
          <w:rFonts w:hint="eastAsia"/>
          <w:color w:val="auto"/>
        </w:rPr>
        <w:t>预算金额：人民币</w:t>
      </w:r>
      <w:r>
        <w:rPr>
          <w:color w:val="auto"/>
        </w:rPr>
        <w:t>490</w:t>
      </w:r>
      <w:r>
        <w:rPr>
          <w:rFonts w:hint="eastAsia"/>
          <w:color w:val="auto"/>
        </w:rPr>
        <w:t xml:space="preserve">万元 </w:t>
      </w:r>
    </w:p>
    <w:p>
      <w:pPr>
        <w:spacing w:line="360" w:lineRule="auto"/>
        <w:ind w:firstLine="420" w:firstLineChars="200"/>
        <w:rPr>
          <w:color w:val="auto"/>
        </w:rPr>
      </w:pPr>
      <w:r>
        <w:rPr>
          <w:rFonts w:hint="eastAsia"/>
          <w:color w:val="auto"/>
          <w:lang w:val="en-US" w:eastAsia="zh-CN"/>
        </w:rPr>
        <w:t>4、</w:t>
      </w:r>
      <w:r>
        <w:rPr>
          <w:rFonts w:hint="eastAsia"/>
          <w:color w:val="auto"/>
        </w:rPr>
        <w:t>采购需求：本项目为上海第二工大学金海路校区学生</w:t>
      </w:r>
      <w:r>
        <w:rPr>
          <w:color w:val="auto"/>
        </w:rPr>
        <w:t>宿舍等</w:t>
      </w:r>
      <w:r>
        <w:rPr>
          <w:rFonts w:hint="eastAsia"/>
          <w:color w:val="auto"/>
        </w:rPr>
        <w:t>家具采购项目。供应商需根据采购需求在规定时间内完成寝室配套家具的生产、交货、安装 及验收，具体数量及要求详见附件。</w:t>
      </w:r>
    </w:p>
    <w:p>
      <w:pPr>
        <w:numPr>
          <w:ilvl w:val="0"/>
          <w:numId w:val="1"/>
        </w:numPr>
        <w:spacing w:line="360" w:lineRule="auto"/>
        <w:ind w:firstLine="420" w:firstLineChars="200"/>
        <w:rPr>
          <w:color w:val="auto"/>
        </w:rPr>
      </w:pPr>
      <w:r>
        <w:rPr>
          <w:rFonts w:hint="eastAsia"/>
          <w:color w:val="auto"/>
        </w:rPr>
        <w:t>履约保证金：收取合同总价</w:t>
      </w:r>
      <w:r>
        <w:rPr>
          <w:color w:val="auto"/>
        </w:rPr>
        <w:t>的</w:t>
      </w:r>
      <w:r>
        <w:rPr>
          <w:rFonts w:hint="eastAsia"/>
          <w:color w:val="auto"/>
        </w:rPr>
        <w:t>10</w:t>
      </w:r>
      <w:r>
        <w:rPr>
          <w:color w:val="auto"/>
        </w:rPr>
        <w:t>%</w:t>
      </w:r>
      <w:r>
        <w:rPr>
          <w:rFonts w:hint="eastAsia"/>
          <w:color w:val="auto"/>
          <w:lang w:eastAsia="zh-CN"/>
        </w:rPr>
        <w:t>。</w:t>
      </w:r>
    </w:p>
    <w:p>
      <w:pPr>
        <w:numPr>
          <w:ilvl w:val="0"/>
          <w:numId w:val="1"/>
        </w:numPr>
        <w:spacing w:line="360" w:lineRule="auto"/>
        <w:ind w:firstLine="420" w:firstLineChars="200"/>
        <w:rPr>
          <w:color w:val="auto"/>
        </w:rPr>
      </w:pPr>
      <w:r>
        <w:rPr>
          <w:rFonts w:hint="eastAsia"/>
          <w:color w:val="auto"/>
        </w:rPr>
        <w:t>申请人的资格要求</w:t>
      </w:r>
      <w:r>
        <w:rPr>
          <w:rFonts w:hint="eastAsia"/>
          <w:color w:val="auto"/>
          <w:lang w:eastAsia="zh-CN"/>
        </w:rPr>
        <w:t>：</w:t>
      </w:r>
      <w:r>
        <w:rPr>
          <w:rFonts w:hint="eastAsia"/>
          <w:color w:val="auto"/>
        </w:rPr>
        <w:t>本项目专门面向中小企业采购，对应的中小企业划分标准所属行业：工业。中小企业应当按照规定提供《中小企业声明函</w:t>
      </w:r>
      <w:r>
        <w:rPr>
          <w:rFonts w:hint="eastAsia"/>
          <w:color w:val="auto"/>
          <w:spacing w:val="-105"/>
        </w:rPr>
        <w:t>》</w:t>
      </w:r>
    </w:p>
    <w:p>
      <w:pPr>
        <w:numPr>
          <w:ilvl w:val="0"/>
          <w:numId w:val="1"/>
        </w:numPr>
        <w:spacing w:line="360" w:lineRule="auto"/>
        <w:ind w:firstLine="420" w:firstLineChars="200"/>
        <w:rPr>
          <w:color w:val="auto"/>
        </w:rPr>
      </w:pPr>
      <w:r>
        <w:rPr>
          <w:rFonts w:hint="eastAsia"/>
          <w:color w:val="auto"/>
          <w:lang w:eastAsia="zh-CN"/>
        </w:rPr>
        <w:t>项目概述：</w:t>
      </w:r>
      <w:r>
        <w:rPr>
          <w:rFonts w:hint="eastAsia"/>
          <w:color w:val="auto"/>
        </w:rPr>
        <w:t>上海第二工业大学金海路校区学生宿舍</w:t>
      </w:r>
      <w:r>
        <w:rPr>
          <w:color w:val="auto"/>
        </w:rPr>
        <w:t>等</w:t>
      </w:r>
      <w:r>
        <w:rPr>
          <w:rFonts w:hint="eastAsia"/>
          <w:color w:val="auto"/>
        </w:rPr>
        <w:t>家具采购项目，该项目为安置河东老宿舍学生，拟将金海路校区三期4</w:t>
      </w:r>
      <w:r>
        <w:rPr>
          <w:color w:val="auto"/>
        </w:rPr>
        <w:t>1</w:t>
      </w:r>
      <w:r>
        <w:rPr>
          <w:rFonts w:hint="eastAsia"/>
          <w:color w:val="auto"/>
        </w:rPr>
        <w:t>号宿舍楼调整为四人房布局的学生宿舍，并优化</w:t>
      </w:r>
      <w:r>
        <w:rPr>
          <w:color w:val="auto"/>
        </w:rPr>
        <w:t>小高层</w:t>
      </w:r>
      <w:r>
        <w:rPr>
          <w:rFonts w:hint="eastAsia"/>
          <w:color w:val="auto"/>
        </w:rPr>
        <w:t>学生</w:t>
      </w:r>
      <w:r>
        <w:rPr>
          <w:color w:val="auto"/>
        </w:rPr>
        <w:t>宿舍</w:t>
      </w:r>
      <w:r>
        <w:rPr>
          <w:rFonts w:hint="eastAsia"/>
          <w:color w:val="auto"/>
        </w:rPr>
        <w:t>家具，在</w:t>
      </w:r>
      <w:r>
        <w:rPr>
          <w:color w:val="auto"/>
        </w:rPr>
        <w:t>充分利旧后</w:t>
      </w:r>
      <w:r>
        <w:rPr>
          <w:rFonts w:hint="eastAsia"/>
          <w:color w:val="auto"/>
        </w:rPr>
        <w:t>，还需新采购宿舍家具约1</w:t>
      </w:r>
      <w:r>
        <w:rPr>
          <w:color w:val="auto"/>
        </w:rPr>
        <w:t>286</w:t>
      </w:r>
      <w:r>
        <w:rPr>
          <w:rFonts w:hint="eastAsia"/>
          <w:color w:val="auto"/>
        </w:rPr>
        <w:t>件套（包括床、写字桌、椅子、储物柜、书架等），</w:t>
      </w:r>
      <w:r>
        <w:rPr>
          <w:color w:val="auto"/>
        </w:rPr>
        <w:t>公共</w:t>
      </w:r>
      <w:r>
        <w:rPr>
          <w:rFonts w:hint="eastAsia"/>
          <w:color w:val="auto"/>
        </w:rPr>
        <w:t>空间</w:t>
      </w:r>
      <w:r>
        <w:rPr>
          <w:color w:val="auto"/>
        </w:rPr>
        <w:t>家具</w:t>
      </w:r>
      <w:r>
        <w:rPr>
          <w:rFonts w:hint="eastAsia"/>
          <w:color w:val="auto"/>
        </w:rPr>
        <w:t>约2</w:t>
      </w:r>
      <w:r>
        <w:rPr>
          <w:color w:val="auto"/>
        </w:rPr>
        <w:t>0</w:t>
      </w:r>
      <w:r>
        <w:rPr>
          <w:rFonts w:hint="eastAsia"/>
          <w:color w:val="auto"/>
        </w:rPr>
        <w:t>件套（储物柜、置物架等）。学校对金海路校区公共教学区进行优化改造，增加学习空间，需配套采购学习空间的</w:t>
      </w:r>
      <w:r>
        <w:rPr>
          <w:color w:val="auto"/>
        </w:rPr>
        <w:t>家具</w:t>
      </w:r>
      <w:r>
        <w:rPr>
          <w:rFonts w:hint="eastAsia"/>
          <w:color w:val="auto"/>
        </w:rPr>
        <w:t>、约</w:t>
      </w:r>
      <w:r>
        <w:rPr>
          <w:color w:val="auto"/>
        </w:rPr>
        <w:t>316</w:t>
      </w:r>
      <w:r>
        <w:rPr>
          <w:rFonts w:hint="eastAsia"/>
          <w:color w:val="auto"/>
        </w:rPr>
        <w:t>件套（包括课座椅、中控台、研讨桌、白板等家具）</w:t>
      </w:r>
      <w:r>
        <w:rPr>
          <w:color w:val="auto"/>
        </w:rPr>
        <w:t>。采购物品应美观、耐用、简洁时尚，</w:t>
      </w:r>
      <w:r>
        <w:rPr>
          <w:rFonts w:hint="eastAsia"/>
          <w:color w:val="auto"/>
          <w:lang w:eastAsia="zh-CN"/>
        </w:rPr>
        <w:t>供应商应根据附件</w:t>
      </w:r>
      <w:r>
        <w:rPr>
          <w:rFonts w:hint="eastAsia"/>
          <w:color w:val="auto"/>
          <w:lang w:val="en-US" w:eastAsia="zh-CN"/>
        </w:rPr>
        <w:t>3：房型图设计</w:t>
      </w:r>
      <w:r>
        <w:rPr>
          <w:color w:val="auto"/>
        </w:rPr>
        <w:t>符合青年大学生需求</w:t>
      </w:r>
      <w:r>
        <w:rPr>
          <w:rFonts w:hint="eastAsia"/>
          <w:color w:val="auto"/>
          <w:lang w:eastAsia="zh-CN"/>
        </w:rPr>
        <w:t>的效果图</w:t>
      </w:r>
      <w:r>
        <w:rPr>
          <w:color w:val="auto"/>
        </w:rPr>
        <w:t>，</w:t>
      </w:r>
      <w:r>
        <w:rPr>
          <w:rFonts w:hint="eastAsia"/>
          <w:color w:val="auto"/>
          <w:lang w:eastAsia="zh-CN"/>
        </w:rPr>
        <w:t>具备</w:t>
      </w:r>
      <w:r>
        <w:rPr>
          <w:color w:val="auto"/>
        </w:rPr>
        <w:t>环保、绿色、安全、耐用</w:t>
      </w:r>
      <w:r>
        <w:rPr>
          <w:rFonts w:hint="eastAsia"/>
          <w:color w:val="auto"/>
          <w:lang w:eastAsia="zh-CN"/>
        </w:rPr>
        <w:t>的特点。</w:t>
      </w:r>
    </w:p>
    <w:p>
      <w:pPr>
        <w:spacing w:line="360" w:lineRule="auto"/>
        <w:outlineLvl w:val="0"/>
        <w:rPr>
          <w:rFonts w:hint="eastAsia" w:ascii="宋体" w:hAnsi="宋体" w:eastAsia="宋体" w:cs="宋体"/>
          <w:b/>
          <w:bCs/>
          <w:color w:val="auto"/>
          <w:sz w:val="28"/>
          <w:szCs w:val="28"/>
        </w:rPr>
      </w:pPr>
      <w:r>
        <w:rPr>
          <w:rFonts w:hint="eastAsia" w:ascii="宋体" w:hAnsi="宋体" w:eastAsia="宋体" w:cs="宋体"/>
          <w:b/>
          <w:bCs/>
          <w:color w:val="auto"/>
          <w:sz w:val="28"/>
          <w:szCs w:val="28"/>
          <w:lang w:eastAsia="zh-CN"/>
        </w:rPr>
        <w:t>二</w:t>
      </w:r>
      <w:r>
        <w:rPr>
          <w:rFonts w:hint="eastAsia" w:ascii="宋体" w:hAnsi="宋体" w:eastAsia="宋体" w:cs="宋体"/>
          <w:b/>
          <w:bCs/>
          <w:color w:val="auto"/>
          <w:sz w:val="28"/>
          <w:szCs w:val="28"/>
        </w:rPr>
        <w:t>、需执行的国家相关标准、行业标准或者其他标准、规范</w:t>
      </w:r>
    </w:p>
    <w:tbl>
      <w:tblPr>
        <w:tblStyle w:val="31"/>
        <w:tblpPr w:leftFromText="180" w:rightFromText="180" w:vertAnchor="text" w:horzAnchor="page" w:tblpX="1843" w:tblpY="204"/>
        <w:tblOverlap w:val="never"/>
        <w:tblW w:w="5004"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019"/>
        <w:gridCol w:w="1078"/>
        <w:gridCol w:w="1574"/>
        <w:gridCol w:w="46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613" w:type="pct"/>
            <w:vAlign w:val="center"/>
          </w:tcPr>
          <w:p>
            <w:pPr>
              <w:pStyle w:val="2"/>
              <w:rPr>
                <w:rFonts w:hint="eastAsia"/>
                <w:color w:val="auto"/>
                <w:lang w:val="en-US" w:eastAsia="zh-CN"/>
              </w:rPr>
            </w:pPr>
          </w:p>
        </w:tc>
        <w:tc>
          <w:tcPr>
            <w:tcW w:w="648" w:type="pct"/>
            <w:vAlign w:val="center"/>
          </w:tcPr>
          <w:p>
            <w:pPr>
              <w:pStyle w:val="2"/>
              <w:rPr>
                <w:rFonts w:hint="eastAsia"/>
                <w:color w:val="auto"/>
              </w:rPr>
            </w:pPr>
            <w:r>
              <w:rPr>
                <w:rFonts w:hint="eastAsia"/>
                <w:color w:val="auto"/>
              </w:rPr>
              <w:t>分类</w:t>
            </w:r>
          </w:p>
        </w:tc>
        <w:tc>
          <w:tcPr>
            <w:tcW w:w="3737" w:type="pct"/>
            <w:gridSpan w:val="2"/>
            <w:tcBorders>
              <w:bottom w:val="single" w:color="auto" w:sz="4" w:space="0"/>
            </w:tcBorders>
            <w:vAlign w:val="center"/>
          </w:tcPr>
          <w:p>
            <w:pPr>
              <w:pStyle w:val="2"/>
              <w:rPr>
                <w:rFonts w:hint="eastAsia"/>
                <w:color w:val="auto"/>
              </w:rPr>
            </w:pPr>
            <w:r>
              <w:rPr>
                <w:rFonts w:hint="eastAsia"/>
                <w:color w:val="auto"/>
              </w:rPr>
              <w:t>标准名称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55" w:hRule="atLeast"/>
        </w:trPr>
        <w:tc>
          <w:tcPr>
            <w:tcW w:w="613" w:type="pct"/>
            <w:vMerge w:val="restart"/>
            <w:tcBorders>
              <w:top w:val="nil"/>
            </w:tcBorders>
            <w:vAlign w:val="center"/>
          </w:tcPr>
          <w:p>
            <w:pPr>
              <w:pStyle w:val="2"/>
              <w:rPr>
                <w:rFonts w:hint="eastAsia"/>
                <w:color w:val="auto"/>
              </w:rPr>
            </w:pPr>
            <w:r>
              <w:rPr>
                <w:rFonts w:hint="eastAsia"/>
                <w:color w:val="auto"/>
              </w:rPr>
              <w:t>国家标准</w:t>
            </w:r>
          </w:p>
        </w:tc>
        <w:tc>
          <w:tcPr>
            <w:tcW w:w="648" w:type="pct"/>
            <w:tcBorders>
              <w:right w:val="single" w:color="auto" w:sz="4" w:space="0"/>
            </w:tcBorders>
            <w:vAlign w:val="center"/>
          </w:tcPr>
          <w:p>
            <w:pPr>
              <w:pStyle w:val="2"/>
              <w:rPr>
                <w:rFonts w:hint="eastAsia"/>
                <w:color w:val="auto"/>
              </w:rPr>
            </w:pPr>
            <w:r>
              <w:rPr>
                <w:rFonts w:hint="eastAsia"/>
                <w:color w:val="auto"/>
              </w:rPr>
              <w:t>材料</w:t>
            </w:r>
          </w:p>
        </w:tc>
        <w:tc>
          <w:tcPr>
            <w:tcW w:w="946" w:type="pct"/>
            <w:tcBorders>
              <w:top w:val="single" w:color="auto" w:sz="4" w:space="0"/>
              <w:left w:val="single" w:color="auto" w:sz="4" w:space="0"/>
              <w:bottom w:val="single" w:color="auto" w:sz="4" w:space="0"/>
              <w:right w:val="single" w:color="auto" w:sz="4" w:space="0"/>
            </w:tcBorders>
            <w:vAlign w:val="center"/>
          </w:tcPr>
          <w:p>
            <w:pPr>
              <w:pStyle w:val="2"/>
              <w:rPr>
                <w:rFonts w:hint="default" w:eastAsia="宋体"/>
                <w:color w:val="auto"/>
                <w:lang w:val="en-US" w:eastAsia="zh-CN"/>
              </w:rPr>
            </w:pPr>
            <w:r>
              <w:rPr>
                <w:rFonts w:hint="eastAsia"/>
                <w:color w:val="auto"/>
              </w:rPr>
              <w:t xml:space="preserve">GB/T4897-2015 </w:t>
            </w:r>
          </w:p>
        </w:tc>
        <w:tc>
          <w:tcPr>
            <w:tcW w:w="2791" w:type="pct"/>
            <w:tcBorders>
              <w:top w:val="single" w:color="auto" w:sz="4" w:space="0"/>
              <w:left w:val="single" w:color="auto" w:sz="4" w:space="0"/>
              <w:bottom w:val="single" w:color="auto" w:sz="4" w:space="0"/>
              <w:right w:val="single" w:color="auto" w:sz="4" w:space="0"/>
            </w:tcBorders>
            <w:vAlign w:val="center"/>
          </w:tcPr>
          <w:p>
            <w:pPr>
              <w:pStyle w:val="2"/>
              <w:rPr>
                <w:rFonts w:hint="eastAsia" w:eastAsia="宋体"/>
                <w:color w:val="auto"/>
                <w:lang w:eastAsia="zh-CN"/>
              </w:rPr>
            </w:pPr>
            <w:r>
              <w:rPr>
                <w:rFonts w:hint="eastAsia"/>
                <w:color w:val="auto"/>
              </w:rPr>
              <w:t>刨花板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70" w:hRule="atLeast"/>
        </w:trPr>
        <w:tc>
          <w:tcPr>
            <w:tcW w:w="613" w:type="pct"/>
            <w:vMerge w:val="continue"/>
            <w:tcBorders>
              <w:top w:val="nil"/>
            </w:tcBorders>
            <w:vAlign w:val="center"/>
          </w:tcPr>
          <w:p>
            <w:pPr>
              <w:pStyle w:val="2"/>
              <w:rPr>
                <w:rFonts w:hint="eastAsia"/>
                <w:color w:val="auto"/>
              </w:rPr>
            </w:pPr>
          </w:p>
        </w:tc>
        <w:tc>
          <w:tcPr>
            <w:tcW w:w="648" w:type="pct"/>
            <w:tcBorders>
              <w:right w:val="single" w:color="auto" w:sz="4" w:space="0"/>
            </w:tcBorders>
            <w:vAlign w:val="center"/>
          </w:tcPr>
          <w:p>
            <w:pPr>
              <w:pStyle w:val="2"/>
              <w:rPr>
                <w:rFonts w:hint="eastAsia"/>
                <w:color w:val="auto"/>
              </w:rPr>
            </w:pPr>
            <w:r>
              <w:rPr>
                <w:rFonts w:hint="eastAsia"/>
                <w:color w:val="auto"/>
              </w:rPr>
              <w:t>配件</w:t>
            </w:r>
          </w:p>
        </w:tc>
        <w:tc>
          <w:tcPr>
            <w:tcW w:w="946" w:type="pct"/>
            <w:tcBorders>
              <w:top w:val="single" w:color="auto" w:sz="4" w:space="0"/>
              <w:left w:val="single" w:color="auto" w:sz="4" w:space="0"/>
              <w:bottom w:val="single" w:color="auto" w:sz="4" w:space="0"/>
              <w:right w:val="single" w:color="auto" w:sz="4" w:space="0"/>
            </w:tcBorders>
            <w:vAlign w:val="center"/>
          </w:tcPr>
          <w:p>
            <w:pPr>
              <w:pStyle w:val="2"/>
              <w:rPr>
                <w:rFonts w:hint="eastAsia"/>
                <w:color w:val="auto"/>
              </w:rPr>
            </w:pPr>
            <w:r>
              <w:rPr>
                <w:rFonts w:hint="eastAsia"/>
                <w:color w:val="auto"/>
              </w:rPr>
              <w:t>QB/T2454-2013</w:t>
            </w:r>
          </w:p>
          <w:p>
            <w:pPr>
              <w:pStyle w:val="2"/>
              <w:rPr>
                <w:rFonts w:hint="eastAsia"/>
                <w:color w:val="auto"/>
              </w:rPr>
            </w:pPr>
            <w:r>
              <w:rPr>
                <w:rFonts w:hint="eastAsia"/>
                <w:color w:val="auto"/>
              </w:rPr>
              <w:t xml:space="preserve">QB/T2189-2013 </w:t>
            </w:r>
          </w:p>
          <w:p>
            <w:pPr>
              <w:pStyle w:val="2"/>
              <w:rPr>
                <w:rFonts w:hint="eastAsia"/>
                <w:color w:val="auto"/>
              </w:rPr>
            </w:pPr>
            <w:r>
              <w:rPr>
                <w:rFonts w:hint="eastAsia"/>
                <w:color w:val="auto"/>
              </w:rPr>
              <w:t xml:space="preserve">QB/T3832-1999  </w:t>
            </w:r>
          </w:p>
          <w:p>
            <w:pPr>
              <w:pStyle w:val="2"/>
              <w:rPr>
                <w:rFonts w:hint="eastAsia"/>
                <w:color w:val="auto"/>
              </w:rPr>
            </w:pPr>
            <w:r>
              <w:rPr>
                <w:rFonts w:hint="eastAsia"/>
                <w:color w:val="auto"/>
              </w:rPr>
              <w:t>QB/T1621-2015</w:t>
            </w:r>
          </w:p>
        </w:tc>
        <w:tc>
          <w:tcPr>
            <w:tcW w:w="2791" w:type="pct"/>
            <w:tcBorders>
              <w:top w:val="single" w:color="auto" w:sz="4" w:space="0"/>
              <w:left w:val="single" w:color="auto" w:sz="4" w:space="0"/>
              <w:bottom w:val="single" w:color="auto" w:sz="4" w:space="0"/>
              <w:right w:val="single" w:color="auto" w:sz="4" w:space="0"/>
            </w:tcBorders>
            <w:vAlign w:val="center"/>
          </w:tcPr>
          <w:p>
            <w:pPr>
              <w:pStyle w:val="2"/>
              <w:rPr>
                <w:rFonts w:hint="eastAsia"/>
                <w:color w:val="auto"/>
              </w:rPr>
            </w:pPr>
            <w:r>
              <w:rPr>
                <w:rFonts w:hint="eastAsia"/>
                <w:color w:val="auto"/>
              </w:rPr>
              <w:t>家具五金抽屉导轨</w:t>
            </w:r>
          </w:p>
          <w:p>
            <w:pPr>
              <w:pStyle w:val="2"/>
              <w:rPr>
                <w:rFonts w:hint="eastAsia"/>
                <w:color w:val="auto"/>
              </w:rPr>
            </w:pPr>
            <w:r>
              <w:rPr>
                <w:rFonts w:hint="eastAsia"/>
                <w:color w:val="auto"/>
              </w:rPr>
              <w:t>家具五金杯状暗铰链</w:t>
            </w:r>
          </w:p>
          <w:p>
            <w:pPr>
              <w:pStyle w:val="2"/>
              <w:rPr>
                <w:rFonts w:hint="eastAsia"/>
                <w:color w:val="auto"/>
              </w:rPr>
            </w:pPr>
            <w:r>
              <w:rPr>
                <w:rFonts w:hint="eastAsia"/>
                <w:color w:val="auto"/>
              </w:rPr>
              <w:t>轻工业产品金属镀层腐蚀试验结果的评价</w:t>
            </w:r>
          </w:p>
          <w:p>
            <w:pPr>
              <w:pStyle w:val="2"/>
              <w:rPr>
                <w:rFonts w:hint="eastAsia"/>
                <w:color w:val="auto"/>
              </w:rPr>
            </w:pPr>
            <w:r>
              <w:rPr>
                <w:rFonts w:hint="eastAsia"/>
                <w:color w:val="auto"/>
              </w:rPr>
              <w:t>家具锁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4" w:hRule="atLeast"/>
        </w:trPr>
        <w:tc>
          <w:tcPr>
            <w:tcW w:w="613" w:type="pct"/>
            <w:vMerge w:val="restart"/>
            <w:tcBorders>
              <w:bottom w:val="nil"/>
            </w:tcBorders>
            <w:vAlign w:val="center"/>
          </w:tcPr>
          <w:p>
            <w:pPr>
              <w:pStyle w:val="2"/>
              <w:rPr>
                <w:rFonts w:hint="eastAsia"/>
                <w:color w:val="auto"/>
              </w:rPr>
            </w:pPr>
            <w:r>
              <w:rPr>
                <w:rFonts w:hint="eastAsia"/>
                <w:color w:val="auto"/>
              </w:rPr>
              <w:t>国家标准</w:t>
            </w:r>
          </w:p>
        </w:tc>
        <w:tc>
          <w:tcPr>
            <w:tcW w:w="648" w:type="pct"/>
            <w:tcBorders>
              <w:right w:val="single" w:color="auto" w:sz="4" w:space="0"/>
            </w:tcBorders>
            <w:vAlign w:val="center"/>
          </w:tcPr>
          <w:p>
            <w:pPr>
              <w:pStyle w:val="2"/>
              <w:rPr>
                <w:rFonts w:hint="eastAsia"/>
                <w:color w:val="auto"/>
              </w:rPr>
            </w:pPr>
            <w:r>
              <w:rPr>
                <w:rFonts w:hint="eastAsia"/>
                <w:color w:val="auto"/>
              </w:rPr>
              <w:t>试验方案</w:t>
            </w:r>
          </w:p>
        </w:tc>
        <w:tc>
          <w:tcPr>
            <w:tcW w:w="946" w:type="pct"/>
            <w:tcBorders>
              <w:top w:val="single" w:color="auto" w:sz="4" w:space="0"/>
              <w:left w:val="single" w:color="auto" w:sz="4" w:space="0"/>
              <w:bottom w:val="single" w:color="auto" w:sz="4" w:space="0"/>
              <w:right w:val="single" w:color="auto" w:sz="4" w:space="0"/>
            </w:tcBorders>
            <w:vAlign w:val="center"/>
          </w:tcPr>
          <w:p>
            <w:pPr>
              <w:pStyle w:val="2"/>
              <w:rPr>
                <w:rFonts w:hint="eastAsia"/>
                <w:color w:val="auto"/>
              </w:rPr>
            </w:pPr>
            <w:r>
              <w:rPr>
                <w:rFonts w:hint="eastAsia"/>
                <w:color w:val="auto"/>
              </w:rPr>
              <w:t>GB/T3854-2017</w:t>
            </w:r>
          </w:p>
          <w:p>
            <w:pPr>
              <w:pStyle w:val="2"/>
              <w:rPr>
                <w:rFonts w:hint="eastAsia"/>
                <w:color w:val="auto"/>
              </w:rPr>
            </w:pPr>
            <w:r>
              <w:rPr>
                <w:rFonts w:hint="eastAsia"/>
                <w:color w:val="auto"/>
              </w:rPr>
              <w:t>GB/T2567-2021</w:t>
            </w:r>
          </w:p>
          <w:p>
            <w:pPr>
              <w:pStyle w:val="2"/>
              <w:rPr>
                <w:rFonts w:hint="eastAsia"/>
                <w:color w:val="auto"/>
              </w:rPr>
            </w:pPr>
            <w:r>
              <w:rPr>
                <w:rFonts w:hint="eastAsia"/>
                <w:color w:val="auto"/>
                <w:lang w:eastAsia="zh-CN"/>
              </w:rPr>
              <w:t>QB/T3826-1999</w:t>
            </w:r>
          </w:p>
        </w:tc>
        <w:tc>
          <w:tcPr>
            <w:tcW w:w="2791" w:type="pct"/>
            <w:tcBorders>
              <w:top w:val="single" w:color="auto" w:sz="4" w:space="0"/>
              <w:left w:val="single" w:color="auto" w:sz="4" w:space="0"/>
              <w:bottom w:val="single" w:color="auto" w:sz="4" w:space="0"/>
              <w:right w:val="single" w:color="auto" w:sz="4" w:space="0"/>
            </w:tcBorders>
            <w:vAlign w:val="center"/>
          </w:tcPr>
          <w:p>
            <w:pPr>
              <w:pStyle w:val="2"/>
              <w:rPr>
                <w:rFonts w:hint="eastAsia"/>
                <w:color w:val="auto"/>
              </w:rPr>
            </w:pPr>
            <w:r>
              <w:rPr>
                <w:rFonts w:hint="eastAsia"/>
                <w:color w:val="auto"/>
              </w:rPr>
              <w:t>增强塑料巴柯尔硬度试验方法</w:t>
            </w:r>
          </w:p>
          <w:p>
            <w:pPr>
              <w:pStyle w:val="2"/>
              <w:rPr>
                <w:rFonts w:hint="eastAsia"/>
                <w:color w:val="auto"/>
              </w:rPr>
            </w:pPr>
            <w:r>
              <w:rPr>
                <w:rFonts w:hint="eastAsia"/>
                <w:color w:val="auto"/>
              </w:rPr>
              <w:t>树脂浇铸体性能试验方法</w:t>
            </w:r>
          </w:p>
          <w:p>
            <w:pPr>
              <w:pStyle w:val="2"/>
              <w:rPr>
                <w:rFonts w:hint="eastAsia"/>
                <w:color w:val="auto"/>
              </w:rPr>
            </w:pPr>
            <w:r>
              <w:rPr>
                <w:rFonts w:hint="eastAsia"/>
                <w:color w:val="auto"/>
                <w:lang w:eastAsia="zh-CN"/>
              </w:rPr>
              <w:t>轻工产品金属镀层和化学处理层的耐腐蚀试验方法 中性盐雾试验（NSS）法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84" w:hRule="atLeast"/>
        </w:trPr>
        <w:tc>
          <w:tcPr>
            <w:tcW w:w="613" w:type="pct"/>
            <w:vMerge w:val="continue"/>
            <w:tcBorders>
              <w:top w:val="nil"/>
            </w:tcBorders>
            <w:vAlign w:val="center"/>
          </w:tcPr>
          <w:p>
            <w:pPr>
              <w:pStyle w:val="2"/>
              <w:rPr>
                <w:rFonts w:hint="eastAsia"/>
                <w:color w:val="auto"/>
              </w:rPr>
            </w:pPr>
          </w:p>
        </w:tc>
        <w:tc>
          <w:tcPr>
            <w:tcW w:w="648" w:type="pct"/>
            <w:tcBorders>
              <w:right w:val="single" w:color="auto" w:sz="4" w:space="0"/>
            </w:tcBorders>
            <w:vAlign w:val="center"/>
          </w:tcPr>
          <w:p>
            <w:pPr>
              <w:pStyle w:val="2"/>
              <w:rPr>
                <w:rFonts w:hint="eastAsia"/>
                <w:color w:val="auto"/>
              </w:rPr>
            </w:pPr>
            <w:r>
              <w:rPr>
                <w:rFonts w:hint="eastAsia"/>
                <w:color w:val="auto"/>
              </w:rPr>
              <w:t>有害物质</w:t>
            </w:r>
          </w:p>
        </w:tc>
        <w:tc>
          <w:tcPr>
            <w:tcW w:w="946" w:type="pct"/>
            <w:tcBorders>
              <w:top w:val="single" w:color="auto" w:sz="4" w:space="0"/>
              <w:left w:val="single" w:color="auto" w:sz="4" w:space="0"/>
              <w:bottom w:val="single" w:color="auto" w:sz="4" w:space="0"/>
              <w:right w:val="single" w:color="auto" w:sz="4" w:space="0"/>
            </w:tcBorders>
            <w:vAlign w:val="center"/>
          </w:tcPr>
          <w:p>
            <w:pPr>
              <w:pStyle w:val="2"/>
              <w:rPr>
                <w:rFonts w:hint="eastAsia"/>
                <w:color w:val="auto"/>
              </w:rPr>
            </w:pPr>
            <w:r>
              <w:rPr>
                <w:rFonts w:hint="eastAsia"/>
                <w:color w:val="auto"/>
              </w:rPr>
              <w:t xml:space="preserve">GB18581-2020 </w:t>
            </w:r>
          </w:p>
          <w:p>
            <w:pPr>
              <w:pStyle w:val="2"/>
              <w:rPr>
                <w:rFonts w:hint="eastAsia"/>
                <w:color w:val="auto"/>
              </w:rPr>
            </w:pPr>
            <w:r>
              <w:rPr>
                <w:rFonts w:hint="eastAsia"/>
                <w:color w:val="auto"/>
              </w:rPr>
              <w:t>GB/T39600-2021</w:t>
            </w:r>
          </w:p>
          <w:p>
            <w:pPr>
              <w:pStyle w:val="2"/>
              <w:rPr>
                <w:rFonts w:hint="eastAsia"/>
                <w:color w:val="auto"/>
              </w:rPr>
            </w:pPr>
            <w:r>
              <w:rPr>
                <w:rFonts w:hint="eastAsia"/>
                <w:color w:val="auto"/>
              </w:rPr>
              <w:t>GB/T17657-2013</w:t>
            </w:r>
          </w:p>
          <w:p>
            <w:pPr>
              <w:pStyle w:val="2"/>
              <w:rPr>
                <w:rFonts w:hint="eastAsia"/>
                <w:color w:val="auto"/>
                <w:lang w:val="en-US" w:eastAsia="zh-CN"/>
              </w:rPr>
            </w:pPr>
            <w:r>
              <w:rPr>
                <w:rFonts w:hint="eastAsia"/>
                <w:color w:val="auto"/>
                <w:lang w:val="en-US" w:eastAsia="zh-CN"/>
              </w:rPr>
              <w:t>GB/T 18584-2001</w:t>
            </w:r>
          </w:p>
          <w:p>
            <w:pPr>
              <w:pStyle w:val="2"/>
              <w:rPr>
                <w:rFonts w:hint="eastAsia"/>
                <w:color w:val="auto"/>
                <w:lang w:val="en-US" w:eastAsia="zh-CN"/>
              </w:rPr>
            </w:pPr>
            <w:r>
              <w:rPr>
                <w:rFonts w:hint="eastAsia"/>
                <w:color w:val="auto"/>
                <w:lang w:eastAsia="zh-CN"/>
              </w:rPr>
              <w:t>GB/T23997-2009</w:t>
            </w:r>
          </w:p>
        </w:tc>
        <w:tc>
          <w:tcPr>
            <w:tcW w:w="2791" w:type="pct"/>
            <w:tcBorders>
              <w:top w:val="single" w:color="auto" w:sz="4" w:space="0"/>
              <w:left w:val="single" w:color="auto" w:sz="4" w:space="0"/>
              <w:bottom w:val="single" w:color="auto" w:sz="4" w:space="0"/>
              <w:right w:val="single" w:color="auto" w:sz="4" w:space="0"/>
            </w:tcBorders>
            <w:vAlign w:val="center"/>
          </w:tcPr>
          <w:p>
            <w:pPr>
              <w:pStyle w:val="2"/>
              <w:rPr>
                <w:rFonts w:hint="eastAsia"/>
                <w:color w:val="auto"/>
              </w:rPr>
            </w:pPr>
            <w:r>
              <w:rPr>
                <w:rFonts w:hint="eastAsia"/>
                <w:color w:val="auto"/>
              </w:rPr>
              <w:t>木器涂料中有害物质限量</w:t>
            </w:r>
          </w:p>
          <w:p>
            <w:pPr>
              <w:pStyle w:val="2"/>
              <w:rPr>
                <w:rFonts w:hint="eastAsia"/>
                <w:color w:val="auto"/>
              </w:rPr>
            </w:pPr>
            <w:r>
              <w:rPr>
                <w:rFonts w:hint="eastAsia"/>
                <w:color w:val="auto"/>
              </w:rPr>
              <w:t>人造板及其制品甲醛释放量分级</w:t>
            </w:r>
          </w:p>
          <w:p>
            <w:pPr>
              <w:pStyle w:val="2"/>
              <w:rPr>
                <w:rFonts w:hint="eastAsia"/>
                <w:color w:val="auto"/>
              </w:rPr>
            </w:pPr>
            <w:r>
              <w:rPr>
                <w:rFonts w:hint="eastAsia"/>
                <w:color w:val="auto"/>
              </w:rPr>
              <w:t>人造板及饰面人造板理化性能试验方法</w:t>
            </w:r>
          </w:p>
          <w:p>
            <w:pPr>
              <w:pStyle w:val="2"/>
              <w:rPr>
                <w:rFonts w:hint="eastAsia"/>
                <w:color w:val="auto"/>
                <w:lang w:val="en-US" w:eastAsia="zh-CN"/>
              </w:rPr>
            </w:pPr>
            <w:r>
              <w:rPr>
                <w:rFonts w:hint="eastAsia"/>
                <w:color w:val="auto"/>
                <w:lang w:val="en-US" w:eastAsia="zh-CN"/>
              </w:rPr>
              <w:t>室内装饰装修材料木家具中有害物质限量</w:t>
            </w:r>
          </w:p>
          <w:p>
            <w:pPr>
              <w:pStyle w:val="2"/>
              <w:rPr>
                <w:rFonts w:hint="eastAsia"/>
                <w:color w:val="auto"/>
                <w:lang w:val="en-US" w:eastAsia="zh-CN"/>
              </w:rPr>
            </w:pPr>
            <w:r>
              <w:rPr>
                <w:rFonts w:hint="eastAsia"/>
                <w:color w:val="auto"/>
                <w:lang w:eastAsia="zh-CN"/>
              </w:rPr>
              <w:t>室内装饰装修用溶剂型聚氨酯木器涂料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4" w:hRule="atLeast"/>
        </w:trPr>
        <w:tc>
          <w:tcPr>
            <w:tcW w:w="613" w:type="pct"/>
            <w:vAlign w:val="center"/>
          </w:tcPr>
          <w:p>
            <w:pPr>
              <w:pStyle w:val="2"/>
              <w:rPr>
                <w:rFonts w:hint="eastAsia"/>
                <w:color w:val="auto"/>
              </w:rPr>
            </w:pPr>
            <w:r>
              <w:rPr>
                <w:rFonts w:hint="eastAsia"/>
                <w:color w:val="auto"/>
              </w:rPr>
              <w:t>行业标准</w:t>
            </w:r>
          </w:p>
        </w:tc>
        <w:tc>
          <w:tcPr>
            <w:tcW w:w="648" w:type="pct"/>
            <w:vAlign w:val="center"/>
          </w:tcPr>
          <w:p>
            <w:pPr>
              <w:pStyle w:val="2"/>
              <w:rPr>
                <w:rFonts w:hint="default"/>
                <w:color w:val="auto"/>
                <w:lang w:val="en-US" w:eastAsia="zh-CN"/>
              </w:rPr>
            </w:pPr>
            <w:r>
              <w:rPr>
                <w:rFonts w:hint="eastAsia"/>
                <w:color w:val="auto"/>
                <w:lang w:val="en-US" w:eastAsia="zh-CN"/>
              </w:rPr>
              <w:t>通用技术条件</w:t>
            </w:r>
          </w:p>
        </w:tc>
        <w:tc>
          <w:tcPr>
            <w:tcW w:w="946" w:type="pct"/>
            <w:tcBorders>
              <w:top w:val="single" w:color="auto" w:sz="4" w:space="0"/>
            </w:tcBorders>
            <w:vAlign w:val="center"/>
          </w:tcPr>
          <w:p>
            <w:pPr>
              <w:pStyle w:val="2"/>
              <w:rPr>
                <w:rFonts w:hint="eastAsia"/>
                <w:color w:val="auto"/>
              </w:rPr>
            </w:pPr>
            <w:r>
              <w:rPr>
                <w:rFonts w:hint="eastAsia"/>
                <w:color w:val="auto"/>
              </w:rPr>
              <w:t xml:space="preserve">GB/T3324-2017               </w:t>
            </w:r>
          </w:p>
          <w:p>
            <w:pPr>
              <w:pStyle w:val="2"/>
              <w:rPr>
                <w:rFonts w:hint="eastAsia"/>
                <w:color w:val="auto"/>
              </w:rPr>
            </w:pPr>
            <w:r>
              <w:rPr>
                <w:rFonts w:hint="eastAsia"/>
                <w:color w:val="auto"/>
              </w:rPr>
              <w:t>GB/T3325-2017</w:t>
            </w:r>
          </w:p>
          <w:p>
            <w:pPr>
              <w:pStyle w:val="2"/>
              <w:rPr>
                <w:rFonts w:hint="eastAsia"/>
                <w:color w:val="auto"/>
              </w:rPr>
            </w:pPr>
            <w:r>
              <w:rPr>
                <w:rFonts w:hint="eastAsia"/>
                <w:color w:val="auto"/>
              </w:rPr>
              <w:t>GB/T3</w:t>
            </w:r>
            <w:r>
              <w:rPr>
                <w:rFonts w:hint="eastAsia"/>
                <w:color w:val="auto"/>
                <w:lang w:val="en-US" w:eastAsia="zh-CN"/>
              </w:rPr>
              <w:t>2487</w:t>
            </w:r>
            <w:r>
              <w:rPr>
                <w:rFonts w:hint="eastAsia"/>
                <w:color w:val="auto"/>
              </w:rPr>
              <w:t>-201</w:t>
            </w:r>
            <w:r>
              <w:rPr>
                <w:rFonts w:hint="eastAsia"/>
                <w:color w:val="auto"/>
                <w:lang w:val="en-US" w:eastAsia="zh-CN"/>
              </w:rPr>
              <w:t>6</w:t>
            </w:r>
          </w:p>
        </w:tc>
        <w:tc>
          <w:tcPr>
            <w:tcW w:w="2791" w:type="pct"/>
            <w:tcBorders>
              <w:top w:val="single" w:color="auto" w:sz="4" w:space="0"/>
            </w:tcBorders>
            <w:vAlign w:val="center"/>
          </w:tcPr>
          <w:p>
            <w:pPr>
              <w:pStyle w:val="2"/>
              <w:rPr>
                <w:rFonts w:hint="eastAsia"/>
                <w:color w:val="auto"/>
              </w:rPr>
            </w:pPr>
            <w:r>
              <w:rPr>
                <w:rFonts w:hint="eastAsia"/>
                <w:color w:val="auto"/>
              </w:rPr>
              <w:t>木家具通用技术条件</w:t>
            </w:r>
          </w:p>
          <w:p>
            <w:pPr>
              <w:pStyle w:val="2"/>
              <w:rPr>
                <w:rFonts w:hint="eastAsia"/>
                <w:color w:val="auto"/>
              </w:rPr>
            </w:pPr>
            <w:r>
              <w:rPr>
                <w:rFonts w:hint="eastAsia"/>
                <w:color w:val="auto"/>
              </w:rPr>
              <w:t>金属家具通用技术条件</w:t>
            </w:r>
          </w:p>
          <w:p>
            <w:pPr>
              <w:pStyle w:val="2"/>
              <w:rPr>
                <w:rFonts w:hint="eastAsia" w:ascii="宋体" w:hAnsi="宋体" w:eastAsia="宋体" w:cs="宋体"/>
                <w:color w:val="auto"/>
                <w:lang w:eastAsia="zh-CN"/>
              </w:rPr>
            </w:pPr>
            <w:r>
              <w:rPr>
                <w:rFonts w:hint="eastAsia" w:ascii="宋体" w:hAnsi="宋体" w:eastAsia="宋体" w:cs="宋体"/>
                <w:color w:val="auto"/>
                <w:lang w:eastAsia="zh-CN"/>
              </w:rPr>
              <w:t>塑料家具通用技术条件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4" w:hRule="atLeast"/>
        </w:trPr>
        <w:tc>
          <w:tcPr>
            <w:tcW w:w="613" w:type="pct"/>
            <w:vAlign w:val="center"/>
          </w:tcPr>
          <w:p>
            <w:pPr>
              <w:pStyle w:val="2"/>
              <w:rPr>
                <w:rFonts w:hint="eastAsia"/>
                <w:color w:val="auto"/>
              </w:rPr>
            </w:pPr>
            <w:r>
              <w:rPr>
                <w:rFonts w:hint="eastAsia"/>
                <w:color w:val="auto"/>
              </w:rPr>
              <w:t>国家标准</w:t>
            </w:r>
          </w:p>
        </w:tc>
        <w:tc>
          <w:tcPr>
            <w:tcW w:w="648" w:type="pct"/>
            <w:vAlign w:val="center"/>
          </w:tcPr>
          <w:p>
            <w:pPr>
              <w:pStyle w:val="2"/>
              <w:rPr>
                <w:rFonts w:hint="eastAsia"/>
                <w:color w:val="auto"/>
                <w:lang w:val="en-US" w:eastAsia="zh-CN"/>
              </w:rPr>
            </w:pPr>
            <w:r>
              <w:rPr>
                <w:rFonts w:hint="eastAsia"/>
                <w:color w:val="auto"/>
                <w:lang w:val="en-US" w:eastAsia="zh-CN"/>
              </w:rPr>
              <w:t>燃烧新能</w:t>
            </w:r>
          </w:p>
        </w:tc>
        <w:tc>
          <w:tcPr>
            <w:tcW w:w="946" w:type="pct"/>
            <w:vAlign w:val="center"/>
          </w:tcPr>
          <w:p>
            <w:pPr>
              <w:pStyle w:val="2"/>
              <w:rPr>
                <w:rFonts w:hint="eastAsia"/>
                <w:color w:val="auto"/>
              </w:rPr>
            </w:pPr>
            <w:r>
              <w:rPr>
                <w:rFonts w:hint="eastAsia"/>
                <w:color w:val="auto"/>
                <w:lang w:val="en-US" w:eastAsia="zh-CN"/>
              </w:rPr>
              <w:t>GB/T 8624-2012</w:t>
            </w:r>
          </w:p>
        </w:tc>
        <w:tc>
          <w:tcPr>
            <w:tcW w:w="2791" w:type="pct"/>
            <w:vAlign w:val="center"/>
          </w:tcPr>
          <w:p>
            <w:pPr>
              <w:pStyle w:val="2"/>
              <w:rPr>
                <w:rFonts w:hint="eastAsia"/>
                <w:color w:val="auto"/>
                <w:lang w:val="en-US" w:eastAsia="zh-CN"/>
              </w:rPr>
            </w:pPr>
            <w:r>
              <w:rPr>
                <w:rFonts w:hint="eastAsia"/>
                <w:color w:val="auto"/>
                <w:lang w:val="en-US" w:eastAsia="zh-CN"/>
              </w:rPr>
              <w:t>建筑材料及制品燃烧性能分级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5000" w:type="pct"/>
            <w:gridSpan w:val="4"/>
            <w:vAlign w:val="center"/>
          </w:tcPr>
          <w:p>
            <w:pPr>
              <w:pStyle w:val="2"/>
              <w:rPr>
                <w:color w:val="auto"/>
              </w:rPr>
            </w:pPr>
            <w:r>
              <w:rPr>
                <w:color w:val="auto"/>
              </w:rPr>
              <w:t>注：上述标准的修订最新版适用于本需求标准。如有未特别注明需执行的国家相关标准或者其他标准、规范，则统一执行最新标准、规范。</w:t>
            </w:r>
          </w:p>
        </w:tc>
      </w:tr>
    </w:tbl>
    <w:p>
      <w:pPr>
        <w:pStyle w:val="2"/>
        <w:rPr>
          <w:color w:val="auto"/>
        </w:rPr>
      </w:pPr>
      <w:r>
        <w:rPr>
          <w:color w:val="auto"/>
        </w:rPr>
        <w:br w:type="page"/>
      </w:r>
    </w:p>
    <w:p>
      <w:pPr>
        <w:pStyle w:val="2"/>
        <w:rPr>
          <w:color w:val="auto"/>
        </w:rPr>
      </w:pPr>
    </w:p>
    <w:p>
      <w:pPr>
        <w:spacing w:line="360" w:lineRule="auto"/>
        <w:outlineLvl w:val="0"/>
        <w:rPr>
          <w:rFonts w:hint="eastAsia"/>
          <w:b/>
          <w:bCs/>
          <w:color w:val="auto"/>
          <w:sz w:val="28"/>
          <w:szCs w:val="28"/>
        </w:rPr>
      </w:pPr>
      <w:r>
        <w:rPr>
          <w:rFonts w:hint="eastAsia" w:ascii="宋体" w:hAnsi="宋体" w:eastAsia="宋体" w:cs="宋体"/>
          <w:b/>
          <w:bCs/>
          <w:color w:val="auto"/>
          <w:sz w:val="28"/>
          <w:szCs w:val="28"/>
          <w:lang w:eastAsia="zh-CN"/>
        </w:rPr>
        <w:t>三</w:t>
      </w:r>
      <w:r>
        <w:rPr>
          <w:rFonts w:hint="eastAsia"/>
          <w:b/>
          <w:bCs/>
          <w:color w:val="auto"/>
          <w:sz w:val="28"/>
          <w:szCs w:val="28"/>
        </w:rPr>
        <w:t>、</w:t>
      </w:r>
      <w:r>
        <w:rPr>
          <w:rFonts w:hint="eastAsia"/>
          <w:b/>
          <w:bCs/>
          <w:color w:val="auto"/>
          <w:sz w:val="28"/>
          <w:szCs w:val="28"/>
          <w:lang w:eastAsia="zh-CN"/>
        </w:rPr>
        <w:t>项目</w:t>
      </w:r>
      <w:r>
        <w:rPr>
          <w:rFonts w:hint="eastAsia"/>
          <w:b/>
          <w:bCs/>
          <w:color w:val="auto"/>
          <w:sz w:val="28"/>
          <w:szCs w:val="28"/>
        </w:rPr>
        <w:t>需求</w:t>
      </w:r>
    </w:p>
    <w:tbl>
      <w:tblPr>
        <w:tblStyle w:val="17"/>
        <w:tblW w:w="8360" w:type="dxa"/>
        <w:tblInd w:w="0" w:type="dxa"/>
        <w:tblLayout w:type="autofit"/>
        <w:tblCellMar>
          <w:top w:w="0" w:type="dxa"/>
          <w:left w:w="108" w:type="dxa"/>
          <w:bottom w:w="0" w:type="dxa"/>
          <w:right w:w="108" w:type="dxa"/>
        </w:tblCellMar>
      </w:tblPr>
      <w:tblGrid>
        <w:gridCol w:w="855"/>
        <w:gridCol w:w="2620"/>
        <w:gridCol w:w="2545"/>
        <w:gridCol w:w="1220"/>
        <w:gridCol w:w="1120"/>
      </w:tblGrid>
      <w:tr>
        <w:tblPrEx>
          <w:tblCellMar>
            <w:top w:w="0" w:type="dxa"/>
            <w:left w:w="108" w:type="dxa"/>
            <w:bottom w:w="0" w:type="dxa"/>
            <w:right w:w="108" w:type="dxa"/>
          </w:tblCellMar>
        </w:tblPrEx>
        <w:trPr>
          <w:trHeight w:val="502" w:hRule="atLeast"/>
        </w:trPr>
        <w:tc>
          <w:tcPr>
            <w:tcW w:w="855"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rPr>
            </w:pPr>
            <w:r>
              <w:rPr>
                <w:rFonts w:hint="eastAsia"/>
                <w:color w:val="auto"/>
              </w:rPr>
              <w:t>编号</w:t>
            </w:r>
          </w:p>
        </w:tc>
        <w:tc>
          <w:tcPr>
            <w:tcW w:w="2620" w:type="dxa"/>
            <w:tcBorders>
              <w:top w:val="single" w:color="auto" w:sz="4" w:space="0"/>
              <w:left w:val="nil"/>
              <w:bottom w:val="single" w:color="auto" w:sz="4" w:space="0"/>
              <w:right w:val="single" w:color="auto" w:sz="4" w:space="0"/>
            </w:tcBorders>
            <w:shd w:val="clear" w:color="auto" w:fill="auto"/>
            <w:noWrap/>
            <w:vAlign w:val="center"/>
          </w:tcPr>
          <w:p>
            <w:pPr>
              <w:rPr>
                <w:color w:val="auto"/>
              </w:rPr>
            </w:pPr>
            <w:r>
              <w:rPr>
                <w:rFonts w:hint="eastAsia"/>
                <w:color w:val="auto"/>
              </w:rPr>
              <w:t>名称</w:t>
            </w:r>
          </w:p>
        </w:tc>
        <w:tc>
          <w:tcPr>
            <w:tcW w:w="2545" w:type="dxa"/>
            <w:tcBorders>
              <w:top w:val="single" w:color="auto" w:sz="4" w:space="0"/>
              <w:left w:val="nil"/>
              <w:bottom w:val="single" w:color="auto" w:sz="4" w:space="0"/>
              <w:right w:val="single" w:color="auto" w:sz="4" w:space="0"/>
            </w:tcBorders>
            <w:shd w:val="clear" w:color="auto" w:fill="auto"/>
            <w:noWrap/>
            <w:vAlign w:val="center"/>
          </w:tcPr>
          <w:p>
            <w:pPr>
              <w:rPr>
                <w:color w:val="auto"/>
              </w:rPr>
            </w:pPr>
            <w:r>
              <w:rPr>
                <w:rFonts w:hint="eastAsia"/>
                <w:color w:val="auto"/>
              </w:rPr>
              <w:t>规格</w:t>
            </w:r>
          </w:p>
        </w:tc>
        <w:tc>
          <w:tcPr>
            <w:tcW w:w="1220" w:type="dxa"/>
            <w:tcBorders>
              <w:top w:val="single" w:color="auto" w:sz="4" w:space="0"/>
              <w:left w:val="nil"/>
              <w:bottom w:val="single" w:color="auto" w:sz="4" w:space="0"/>
              <w:right w:val="single" w:color="auto" w:sz="4" w:space="0"/>
            </w:tcBorders>
            <w:shd w:val="clear" w:color="auto" w:fill="auto"/>
            <w:noWrap/>
            <w:vAlign w:val="center"/>
          </w:tcPr>
          <w:p>
            <w:pPr>
              <w:rPr>
                <w:color w:val="auto"/>
              </w:rPr>
            </w:pPr>
            <w:r>
              <w:rPr>
                <w:rFonts w:hint="eastAsia"/>
                <w:color w:val="auto"/>
              </w:rPr>
              <w:t>数量</w:t>
            </w:r>
          </w:p>
        </w:tc>
        <w:tc>
          <w:tcPr>
            <w:tcW w:w="1120" w:type="dxa"/>
            <w:tcBorders>
              <w:top w:val="single" w:color="auto" w:sz="4" w:space="0"/>
              <w:left w:val="nil"/>
              <w:bottom w:val="single" w:color="auto" w:sz="4" w:space="0"/>
              <w:right w:val="single" w:color="auto" w:sz="4" w:space="0"/>
            </w:tcBorders>
            <w:shd w:val="clear" w:color="auto" w:fill="auto"/>
            <w:noWrap/>
            <w:vAlign w:val="center"/>
          </w:tcPr>
          <w:p>
            <w:pPr>
              <w:rPr>
                <w:color w:val="auto"/>
              </w:rPr>
            </w:pPr>
            <w:r>
              <w:rPr>
                <w:rFonts w:hint="eastAsia"/>
                <w:color w:val="auto"/>
              </w:rPr>
              <w:t>单位</w:t>
            </w:r>
          </w:p>
        </w:tc>
      </w:tr>
      <w:tr>
        <w:tblPrEx>
          <w:tblCellMar>
            <w:top w:w="0" w:type="dxa"/>
            <w:left w:w="108" w:type="dxa"/>
            <w:bottom w:w="0" w:type="dxa"/>
            <w:right w:w="108" w:type="dxa"/>
          </w:tblCellMar>
        </w:tblPrEx>
        <w:trPr>
          <w:trHeight w:val="748" w:hRule="atLeast"/>
        </w:trPr>
        <w:tc>
          <w:tcPr>
            <w:tcW w:w="855" w:type="dxa"/>
            <w:tcBorders>
              <w:top w:val="nil"/>
              <w:left w:val="single" w:color="auto" w:sz="4" w:space="0"/>
              <w:bottom w:val="single" w:color="auto" w:sz="4" w:space="0"/>
              <w:right w:val="single" w:color="auto" w:sz="4" w:space="0"/>
            </w:tcBorders>
            <w:shd w:val="clear" w:color="auto" w:fill="auto"/>
            <w:vAlign w:val="center"/>
          </w:tcPr>
          <w:p>
            <w:pPr>
              <w:rPr>
                <w:color w:val="auto"/>
              </w:rPr>
            </w:pPr>
            <w:r>
              <w:rPr>
                <w:rFonts w:hint="eastAsia"/>
                <w:color w:val="auto"/>
              </w:rPr>
              <w:t>1</w:t>
            </w:r>
          </w:p>
        </w:tc>
        <w:tc>
          <w:tcPr>
            <w:tcW w:w="26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双人组合床</w:t>
            </w:r>
          </w:p>
        </w:tc>
        <w:tc>
          <w:tcPr>
            <w:tcW w:w="2545" w:type="dxa"/>
            <w:tcBorders>
              <w:top w:val="nil"/>
              <w:left w:val="nil"/>
              <w:bottom w:val="single" w:color="auto" w:sz="4" w:space="0"/>
              <w:right w:val="single" w:color="auto" w:sz="4" w:space="0"/>
            </w:tcBorders>
            <w:shd w:val="clear" w:color="auto" w:fill="auto"/>
            <w:noWrap/>
            <w:vAlign w:val="center"/>
          </w:tcPr>
          <w:p>
            <w:pPr>
              <w:rPr>
                <w:color w:val="auto"/>
              </w:rPr>
            </w:pPr>
            <w:r>
              <w:rPr>
                <w:color w:val="auto"/>
              </w:rPr>
              <w:t>4560*900*2160mm（单床内径长度≥1950mm，单床内径宽度≥860mm，步梯踏步净宽≥520mm，高度不包含蚊帐杆）</w:t>
            </w:r>
          </w:p>
          <w:p>
            <w:pPr>
              <w:rPr>
                <w:color w:val="auto"/>
              </w:rPr>
            </w:pPr>
          </w:p>
        </w:tc>
        <w:tc>
          <w:tcPr>
            <w:tcW w:w="1220" w:type="dxa"/>
            <w:tcBorders>
              <w:top w:val="nil"/>
              <w:left w:val="nil"/>
              <w:bottom w:val="single" w:color="auto" w:sz="4" w:space="0"/>
              <w:right w:val="single" w:color="auto" w:sz="4" w:space="0"/>
            </w:tcBorders>
            <w:shd w:val="clear" w:color="auto" w:fill="auto"/>
            <w:noWrap/>
            <w:vAlign w:val="center"/>
          </w:tcPr>
          <w:p>
            <w:pPr>
              <w:rPr>
                <w:color w:val="auto"/>
              </w:rPr>
            </w:pPr>
            <w:r>
              <w:rPr>
                <w:color w:val="auto"/>
              </w:rPr>
              <w:t>372</w:t>
            </w:r>
          </w:p>
        </w:tc>
        <w:tc>
          <w:tcPr>
            <w:tcW w:w="11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套</w:t>
            </w:r>
          </w:p>
        </w:tc>
      </w:tr>
      <w:tr>
        <w:tblPrEx>
          <w:tblCellMar>
            <w:top w:w="0" w:type="dxa"/>
            <w:left w:w="108" w:type="dxa"/>
            <w:bottom w:w="0" w:type="dxa"/>
            <w:right w:w="108" w:type="dxa"/>
          </w:tblCellMar>
        </w:tblPrEx>
        <w:trPr>
          <w:trHeight w:val="718" w:hRule="atLeast"/>
        </w:trPr>
        <w:tc>
          <w:tcPr>
            <w:tcW w:w="855" w:type="dxa"/>
            <w:tcBorders>
              <w:top w:val="nil"/>
              <w:left w:val="single" w:color="auto" w:sz="4" w:space="0"/>
              <w:bottom w:val="single" w:color="auto" w:sz="4" w:space="0"/>
              <w:right w:val="single" w:color="auto" w:sz="4" w:space="0"/>
            </w:tcBorders>
            <w:shd w:val="clear" w:color="auto" w:fill="auto"/>
            <w:vAlign w:val="center"/>
          </w:tcPr>
          <w:p>
            <w:pPr>
              <w:rPr>
                <w:color w:val="auto"/>
              </w:rPr>
            </w:pPr>
            <w:r>
              <w:rPr>
                <w:rFonts w:hint="eastAsia"/>
                <w:color w:val="auto"/>
              </w:rPr>
              <w:t>2</w:t>
            </w:r>
          </w:p>
        </w:tc>
        <w:tc>
          <w:tcPr>
            <w:tcW w:w="26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双人组合加长床</w:t>
            </w:r>
          </w:p>
        </w:tc>
        <w:tc>
          <w:tcPr>
            <w:tcW w:w="2545" w:type="dxa"/>
            <w:tcBorders>
              <w:top w:val="nil"/>
              <w:left w:val="nil"/>
              <w:bottom w:val="single" w:color="auto" w:sz="4" w:space="0"/>
              <w:right w:val="single" w:color="auto" w:sz="4" w:space="0"/>
            </w:tcBorders>
            <w:shd w:val="clear" w:color="auto" w:fill="auto"/>
            <w:vAlign w:val="center"/>
          </w:tcPr>
          <w:p>
            <w:pPr>
              <w:rPr>
                <w:color w:val="auto"/>
              </w:rPr>
            </w:pPr>
            <w:r>
              <w:rPr>
                <w:color w:val="auto"/>
              </w:rPr>
              <w:t>4960*900*2160mm（单床内径长度≥2150mm，单床内径宽度≥860mm，步梯踏步净宽≥520mm，高度不包含蚊帐杆）</w:t>
            </w:r>
          </w:p>
          <w:p>
            <w:pPr>
              <w:rPr>
                <w:color w:val="auto"/>
              </w:rPr>
            </w:pPr>
          </w:p>
        </w:tc>
        <w:tc>
          <w:tcPr>
            <w:tcW w:w="1220" w:type="dxa"/>
            <w:tcBorders>
              <w:top w:val="nil"/>
              <w:left w:val="nil"/>
              <w:bottom w:val="single" w:color="auto" w:sz="4" w:space="0"/>
              <w:right w:val="single" w:color="auto" w:sz="4" w:space="0"/>
            </w:tcBorders>
            <w:shd w:val="clear" w:color="auto" w:fill="auto"/>
            <w:noWrap/>
            <w:vAlign w:val="center"/>
          </w:tcPr>
          <w:p>
            <w:pPr>
              <w:rPr>
                <w:color w:val="auto"/>
              </w:rPr>
            </w:pPr>
            <w:r>
              <w:rPr>
                <w:color w:val="auto"/>
              </w:rPr>
              <w:t>4</w:t>
            </w:r>
          </w:p>
        </w:tc>
        <w:tc>
          <w:tcPr>
            <w:tcW w:w="11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套</w:t>
            </w:r>
          </w:p>
        </w:tc>
      </w:tr>
      <w:tr>
        <w:tblPrEx>
          <w:tblCellMar>
            <w:top w:w="0" w:type="dxa"/>
            <w:left w:w="108" w:type="dxa"/>
            <w:bottom w:w="0" w:type="dxa"/>
            <w:right w:w="108" w:type="dxa"/>
          </w:tblCellMar>
        </w:tblPrEx>
        <w:trPr>
          <w:trHeight w:val="718" w:hRule="atLeast"/>
        </w:trPr>
        <w:tc>
          <w:tcPr>
            <w:tcW w:w="855" w:type="dxa"/>
            <w:tcBorders>
              <w:top w:val="nil"/>
              <w:left w:val="single" w:color="auto" w:sz="4" w:space="0"/>
              <w:bottom w:val="single" w:color="auto" w:sz="4" w:space="0"/>
              <w:right w:val="single" w:color="auto" w:sz="4" w:space="0"/>
            </w:tcBorders>
            <w:shd w:val="clear" w:color="auto" w:fill="auto"/>
            <w:vAlign w:val="center"/>
          </w:tcPr>
          <w:p>
            <w:pPr>
              <w:rPr>
                <w:color w:val="auto"/>
              </w:rPr>
            </w:pPr>
            <w:r>
              <w:rPr>
                <w:rFonts w:hint="eastAsia"/>
                <w:color w:val="auto"/>
              </w:rPr>
              <w:t>3</w:t>
            </w:r>
          </w:p>
        </w:tc>
        <w:tc>
          <w:tcPr>
            <w:tcW w:w="26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床下组合学习桌</w:t>
            </w:r>
          </w:p>
        </w:tc>
        <w:tc>
          <w:tcPr>
            <w:tcW w:w="2545" w:type="dxa"/>
            <w:tcBorders>
              <w:top w:val="nil"/>
              <w:left w:val="nil"/>
              <w:bottom w:val="single" w:color="auto" w:sz="4" w:space="0"/>
              <w:right w:val="single" w:color="auto" w:sz="4" w:space="0"/>
            </w:tcBorders>
            <w:shd w:val="clear" w:color="auto" w:fill="auto"/>
            <w:vAlign w:val="center"/>
          </w:tcPr>
          <w:p>
            <w:pPr>
              <w:rPr>
                <w:color w:val="auto"/>
              </w:rPr>
            </w:pPr>
            <w:r>
              <w:rPr>
                <w:rFonts w:hint="eastAsia"/>
                <w:color w:val="auto"/>
              </w:rPr>
              <w:t>床下柜：</w:t>
            </w:r>
            <w:r>
              <w:rPr>
                <w:color w:val="auto"/>
              </w:rPr>
              <w:t>750*750*1690mm</w:t>
            </w:r>
          </w:p>
          <w:p>
            <w:pPr>
              <w:rPr>
                <w:color w:val="auto"/>
              </w:rPr>
            </w:pPr>
            <w:r>
              <w:rPr>
                <w:rFonts w:hint="eastAsia"/>
                <w:color w:val="auto"/>
              </w:rPr>
              <w:t>写字桌：</w:t>
            </w:r>
            <w:r>
              <w:rPr>
                <w:color w:val="auto"/>
              </w:rPr>
              <w:t>1200*750*750mm</w:t>
            </w:r>
          </w:p>
          <w:p>
            <w:pPr>
              <w:rPr>
                <w:color w:val="auto"/>
              </w:rPr>
            </w:pPr>
            <w:r>
              <w:rPr>
                <w:rFonts w:hint="eastAsia"/>
                <w:color w:val="auto"/>
              </w:rPr>
              <w:t>书架：</w:t>
            </w:r>
            <w:r>
              <w:rPr>
                <w:color w:val="auto"/>
              </w:rPr>
              <w:t>1200*300*360mm</w:t>
            </w:r>
          </w:p>
        </w:tc>
        <w:tc>
          <w:tcPr>
            <w:tcW w:w="1220" w:type="dxa"/>
            <w:tcBorders>
              <w:top w:val="nil"/>
              <w:left w:val="nil"/>
              <w:bottom w:val="single" w:color="auto" w:sz="4" w:space="0"/>
              <w:right w:val="single" w:color="auto" w:sz="4" w:space="0"/>
            </w:tcBorders>
            <w:shd w:val="clear" w:color="auto" w:fill="auto"/>
            <w:noWrap/>
            <w:vAlign w:val="center"/>
          </w:tcPr>
          <w:p>
            <w:pPr>
              <w:rPr>
                <w:color w:val="auto"/>
              </w:rPr>
            </w:pPr>
            <w:r>
              <w:rPr>
                <w:color w:val="auto"/>
              </w:rPr>
              <w:t>744</w:t>
            </w:r>
          </w:p>
        </w:tc>
        <w:tc>
          <w:tcPr>
            <w:tcW w:w="11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套</w:t>
            </w:r>
          </w:p>
        </w:tc>
      </w:tr>
      <w:tr>
        <w:tblPrEx>
          <w:tblCellMar>
            <w:top w:w="0" w:type="dxa"/>
            <w:left w:w="108" w:type="dxa"/>
            <w:bottom w:w="0" w:type="dxa"/>
            <w:right w:w="108" w:type="dxa"/>
          </w:tblCellMar>
        </w:tblPrEx>
        <w:trPr>
          <w:trHeight w:val="718" w:hRule="atLeast"/>
        </w:trPr>
        <w:tc>
          <w:tcPr>
            <w:tcW w:w="855" w:type="dxa"/>
            <w:tcBorders>
              <w:top w:val="nil"/>
              <w:left w:val="single" w:color="auto" w:sz="4" w:space="0"/>
              <w:bottom w:val="single" w:color="auto" w:sz="4" w:space="0"/>
              <w:right w:val="single" w:color="auto" w:sz="4" w:space="0"/>
            </w:tcBorders>
            <w:shd w:val="clear" w:color="auto" w:fill="auto"/>
            <w:vAlign w:val="center"/>
          </w:tcPr>
          <w:p>
            <w:pPr>
              <w:rPr>
                <w:color w:val="auto"/>
              </w:rPr>
            </w:pPr>
            <w:r>
              <w:rPr>
                <w:rFonts w:hint="eastAsia"/>
                <w:color w:val="auto"/>
              </w:rPr>
              <w:t>4</w:t>
            </w:r>
          </w:p>
        </w:tc>
        <w:tc>
          <w:tcPr>
            <w:tcW w:w="26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床下组合加长学习桌</w:t>
            </w:r>
          </w:p>
        </w:tc>
        <w:tc>
          <w:tcPr>
            <w:tcW w:w="2545" w:type="dxa"/>
            <w:tcBorders>
              <w:top w:val="nil"/>
              <w:left w:val="nil"/>
              <w:bottom w:val="single" w:color="auto" w:sz="4" w:space="0"/>
              <w:right w:val="single" w:color="auto" w:sz="4" w:space="0"/>
            </w:tcBorders>
            <w:shd w:val="clear" w:color="auto" w:fill="auto"/>
            <w:vAlign w:val="center"/>
          </w:tcPr>
          <w:p>
            <w:pPr>
              <w:rPr>
                <w:color w:val="auto"/>
              </w:rPr>
            </w:pPr>
            <w:r>
              <w:rPr>
                <w:rFonts w:hint="eastAsia"/>
                <w:color w:val="auto"/>
              </w:rPr>
              <w:t>床下柜：</w:t>
            </w:r>
            <w:r>
              <w:rPr>
                <w:color w:val="auto"/>
              </w:rPr>
              <w:t>750*750*1690mm</w:t>
            </w:r>
          </w:p>
          <w:p>
            <w:pPr>
              <w:rPr>
                <w:color w:val="auto"/>
              </w:rPr>
            </w:pPr>
            <w:r>
              <w:rPr>
                <w:rFonts w:hint="eastAsia"/>
                <w:color w:val="auto"/>
              </w:rPr>
              <w:t>写字桌：</w:t>
            </w:r>
            <w:r>
              <w:rPr>
                <w:color w:val="auto"/>
              </w:rPr>
              <w:t>1400*750*750mm</w:t>
            </w:r>
          </w:p>
          <w:p>
            <w:pPr>
              <w:rPr>
                <w:color w:val="auto"/>
              </w:rPr>
            </w:pPr>
            <w:r>
              <w:rPr>
                <w:rFonts w:hint="eastAsia"/>
                <w:color w:val="auto"/>
              </w:rPr>
              <w:t>书架：</w:t>
            </w:r>
            <w:r>
              <w:rPr>
                <w:color w:val="auto"/>
              </w:rPr>
              <w:t>1400*300*360mm</w:t>
            </w:r>
          </w:p>
        </w:tc>
        <w:tc>
          <w:tcPr>
            <w:tcW w:w="1220" w:type="dxa"/>
            <w:tcBorders>
              <w:top w:val="nil"/>
              <w:left w:val="nil"/>
              <w:bottom w:val="single" w:color="auto" w:sz="4" w:space="0"/>
              <w:right w:val="single" w:color="auto" w:sz="4" w:space="0"/>
            </w:tcBorders>
            <w:shd w:val="clear" w:color="auto" w:fill="auto"/>
            <w:noWrap/>
            <w:vAlign w:val="center"/>
          </w:tcPr>
          <w:p>
            <w:pPr>
              <w:rPr>
                <w:color w:val="auto"/>
              </w:rPr>
            </w:pPr>
            <w:r>
              <w:rPr>
                <w:color w:val="auto"/>
              </w:rPr>
              <w:t>8</w:t>
            </w:r>
          </w:p>
        </w:tc>
        <w:tc>
          <w:tcPr>
            <w:tcW w:w="11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套</w:t>
            </w:r>
          </w:p>
        </w:tc>
      </w:tr>
      <w:tr>
        <w:tblPrEx>
          <w:tblCellMar>
            <w:top w:w="0" w:type="dxa"/>
            <w:left w:w="108" w:type="dxa"/>
            <w:bottom w:w="0" w:type="dxa"/>
            <w:right w:w="108" w:type="dxa"/>
          </w:tblCellMar>
        </w:tblPrEx>
        <w:trPr>
          <w:trHeight w:val="718" w:hRule="atLeast"/>
        </w:trPr>
        <w:tc>
          <w:tcPr>
            <w:tcW w:w="855" w:type="dxa"/>
            <w:tcBorders>
              <w:top w:val="nil"/>
              <w:left w:val="single" w:color="auto" w:sz="4" w:space="0"/>
              <w:bottom w:val="single" w:color="auto" w:sz="4" w:space="0"/>
              <w:right w:val="single" w:color="auto" w:sz="4" w:space="0"/>
            </w:tcBorders>
            <w:shd w:val="clear" w:color="auto" w:fill="auto"/>
            <w:vAlign w:val="center"/>
          </w:tcPr>
          <w:p>
            <w:pPr>
              <w:rPr>
                <w:color w:val="auto"/>
              </w:rPr>
            </w:pPr>
            <w:r>
              <w:rPr>
                <w:color w:val="auto"/>
              </w:rPr>
              <w:t>5</w:t>
            </w:r>
          </w:p>
        </w:tc>
        <w:tc>
          <w:tcPr>
            <w:tcW w:w="26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单人床</w:t>
            </w:r>
          </w:p>
        </w:tc>
        <w:tc>
          <w:tcPr>
            <w:tcW w:w="2545" w:type="dxa"/>
            <w:tcBorders>
              <w:top w:val="nil"/>
              <w:left w:val="nil"/>
              <w:bottom w:val="single" w:color="auto" w:sz="4" w:space="0"/>
              <w:right w:val="single" w:color="auto" w:sz="4" w:space="0"/>
            </w:tcBorders>
            <w:shd w:val="clear" w:color="auto" w:fill="auto"/>
            <w:vAlign w:val="center"/>
          </w:tcPr>
          <w:p>
            <w:pPr>
              <w:rPr>
                <w:color w:val="auto"/>
              </w:rPr>
            </w:pPr>
            <w:r>
              <w:rPr>
                <w:rFonts w:hint="eastAsia"/>
                <w:color w:val="auto"/>
              </w:rPr>
              <w:t>2060*1000*940/500mm（500mm为含床垫铺面高度）</w:t>
            </w:r>
          </w:p>
        </w:tc>
        <w:tc>
          <w:tcPr>
            <w:tcW w:w="1220" w:type="dxa"/>
            <w:tcBorders>
              <w:top w:val="nil"/>
              <w:left w:val="nil"/>
              <w:bottom w:val="single" w:color="auto" w:sz="4" w:space="0"/>
              <w:right w:val="single" w:color="auto" w:sz="4" w:space="0"/>
            </w:tcBorders>
            <w:shd w:val="clear" w:color="auto" w:fill="auto"/>
            <w:noWrap/>
            <w:vAlign w:val="center"/>
          </w:tcPr>
          <w:p>
            <w:pPr>
              <w:rPr>
                <w:color w:val="auto"/>
              </w:rPr>
            </w:pPr>
            <w:r>
              <w:rPr>
                <w:color w:val="auto"/>
              </w:rPr>
              <w:t>158</w:t>
            </w:r>
          </w:p>
        </w:tc>
        <w:tc>
          <w:tcPr>
            <w:tcW w:w="11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张</w:t>
            </w:r>
          </w:p>
        </w:tc>
      </w:tr>
      <w:tr>
        <w:tblPrEx>
          <w:tblCellMar>
            <w:top w:w="0" w:type="dxa"/>
            <w:left w:w="108" w:type="dxa"/>
            <w:bottom w:w="0" w:type="dxa"/>
            <w:right w:w="108" w:type="dxa"/>
          </w:tblCellMar>
        </w:tblPrEx>
        <w:trPr>
          <w:trHeight w:val="285" w:hRule="atLeast"/>
        </w:trPr>
        <w:tc>
          <w:tcPr>
            <w:tcW w:w="855" w:type="dxa"/>
            <w:tcBorders>
              <w:top w:val="nil"/>
              <w:left w:val="single" w:color="auto" w:sz="4" w:space="0"/>
              <w:bottom w:val="single" w:color="auto" w:sz="4" w:space="0"/>
              <w:right w:val="single" w:color="auto" w:sz="4" w:space="0"/>
            </w:tcBorders>
            <w:shd w:val="clear" w:color="auto" w:fill="auto"/>
            <w:vAlign w:val="center"/>
          </w:tcPr>
          <w:p>
            <w:pPr>
              <w:rPr>
                <w:color w:val="auto"/>
              </w:rPr>
            </w:pPr>
            <w:r>
              <w:rPr>
                <w:rFonts w:hint="eastAsia"/>
                <w:color w:val="auto"/>
              </w:rPr>
              <w:t>6</w:t>
            </w:r>
          </w:p>
        </w:tc>
        <w:tc>
          <w:tcPr>
            <w:tcW w:w="2620" w:type="dxa"/>
            <w:tcBorders>
              <w:top w:val="nil"/>
              <w:left w:val="nil"/>
              <w:bottom w:val="single" w:color="auto" w:sz="4" w:space="0"/>
              <w:right w:val="single" w:color="auto" w:sz="4" w:space="0"/>
            </w:tcBorders>
            <w:shd w:val="clear" w:color="000000" w:fill="FFFFFF"/>
            <w:noWrap/>
            <w:vAlign w:val="center"/>
          </w:tcPr>
          <w:p>
            <w:pPr>
              <w:rPr>
                <w:color w:val="auto"/>
              </w:rPr>
            </w:pPr>
            <w:r>
              <w:rPr>
                <w:rFonts w:hint="eastAsia"/>
                <w:color w:val="auto"/>
              </w:rPr>
              <w:t>无障碍床</w:t>
            </w:r>
          </w:p>
        </w:tc>
        <w:tc>
          <w:tcPr>
            <w:tcW w:w="2545" w:type="dxa"/>
            <w:tcBorders>
              <w:top w:val="nil"/>
              <w:left w:val="nil"/>
              <w:bottom w:val="single" w:color="auto" w:sz="4" w:space="0"/>
              <w:right w:val="single" w:color="auto" w:sz="4" w:space="0"/>
            </w:tcBorders>
            <w:shd w:val="clear" w:color="000000" w:fill="FFFFFF"/>
            <w:noWrap/>
            <w:vAlign w:val="center"/>
          </w:tcPr>
          <w:p>
            <w:pPr>
              <w:rPr>
                <w:color w:val="auto"/>
              </w:rPr>
            </w:pPr>
            <w:r>
              <w:rPr>
                <w:rFonts w:hint="eastAsia"/>
                <w:color w:val="auto"/>
              </w:rPr>
              <w:t>2060*1000*940/500mm（500mm为含床垫铺面高度）</w:t>
            </w:r>
          </w:p>
        </w:tc>
        <w:tc>
          <w:tcPr>
            <w:tcW w:w="1220" w:type="dxa"/>
            <w:tcBorders>
              <w:top w:val="nil"/>
              <w:left w:val="nil"/>
              <w:bottom w:val="single" w:color="auto" w:sz="4" w:space="0"/>
              <w:right w:val="single" w:color="auto" w:sz="4" w:space="0"/>
            </w:tcBorders>
            <w:shd w:val="clear" w:color="000000" w:fill="FFFFFF"/>
            <w:noWrap/>
            <w:vAlign w:val="center"/>
          </w:tcPr>
          <w:p>
            <w:pPr>
              <w:rPr>
                <w:color w:val="auto"/>
              </w:rPr>
            </w:pPr>
            <w:r>
              <w:rPr>
                <w:color w:val="auto"/>
              </w:rPr>
              <w:t>4</w:t>
            </w:r>
          </w:p>
        </w:tc>
        <w:tc>
          <w:tcPr>
            <w:tcW w:w="1120" w:type="dxa"/>
            <w:tcBorders>
              <w:top w:val="nil"/>
              <w:left w:val="nil"/>
              <w:bottom w:val="single" w:color="auto" w:sz="4" w:space="0"/>
              <w:right w:val="single" w:color="auto" w:sz="4" w:space="0"/>
            </w:tcBorders>
            <w:shd w:val="clear" w:color="000000" w:fill="FFFFFF"/>
            <w:noWrap/>
            <w:vAlign w:val="center"/>
          </w:tcPr>
          <w:p>
            <w:pPr>
              <w:rPr>
                <w:color w:val="auto"/>
              </w:rPr>
            </w:pPr>
            <w:r>
              <w:rPr>
                <w:rFonts w:hint="eastAsia"/>
                <w:color w:val="auto"/>
              </w:rPr>
              <w:t>张</w:t>
            </w:r>
          </w:p>
        </w:tc>
      </w:tr>
      <w:tr>
        <w:tblPrEx>
          <w:tblCellMar>
            <w:top w:w="0" w:type="dxa"/>
            <w:left w:w="108" w:type="dxa"/>
            <w:bottom w:w="0" w:type="dxa"/>
            <w:right w:w="108" w:type="dxa"/>
          </w:tblCellMar>
        </w:tblPrEx>
        <w:trPr>
          <w:trHeight w:val="285" w:hRule="atLeast"/>
        </w:trPr>
        <w:tc>
          <w:tcPr>
            <w:tcW w:w="855" w:type="dxa"/>
            <w:tcBorders>
              <w:top w:val="nil"/>
              <w:left w:val="single" w:color="auto" w:sz="4" w:space="0"/>
              <w:bottom w:val="single" w:color="auto" w:sz="4" w:space="0"/>
              <w:right w:val="single" w:color="auto" w:sz="4" w:space="0"/>
            </w:tcBorders>
            <w:shd w:val="clear" w:color="auto" w:fill="auto"/>
            <w:vAlign w:val="center"/>
          </w:tcPr>
          <w:p>
            <w:pPr>
              <w:rPr>
                <w:color w:val="auto"/>
              </w:rPr>
            </w:pPr>
            <w:r>
              <w:rPr>
                <w:rFonts w:hint="eastAsia"/>
                <w:color w:val="auto"/>
              </w:rPr>
              <w:t>7</w:t>
            </w:r>
          </w:p>
        </w:tc>
        <w:tc>
          <w:tcPr>
            <w:tcW w:w="2620" w:type="dxa"/>
            <w:tcBorders>
              <w:top w:val="nil"/>
              <w:left w:val="nil"/>
              <w:bottom w:val="single" w:color="auto" w:sz="4" w:space="0"/>
              <w:right w:val="single" w:color="auto" w:sz="4" w:space="0"/>
            </w:tcBorders>
            <w:shd w:val="clear" w:color="000000" w:fill="FFFFFF"/>
            <w:noWrap/>
            <w:vAlign w:val="center"/>
          </w:tcPr>
          <w:p>
            <w:pPr>
              <w:rPr>
                <w:color w:val="auto"/>
              </w:rPr>
            </w:pPr>
            <w:r>
              <w:rPr>
                <w:rFonts w:hint="eastAsia"/>
                <w:color w:val="auto"/>
              </w:rPr>
              <w:t>玄关柜</w:t>
            </w:r>
          </w:p>
        </w:tc>
        <w:tc>
          <w:tcPr>
            <w:tcW w:w="2545" w:type="dxa"/>
            <w:tcBorders>
              <w:top w:val="nil"/>
              <w:left w:val="nil"/>
              <w:bottom w:val="single" w:color="auto" w:sz="4" w:space="0"/>
              <w:right w:val="single" w:color="auto" w:sz="4" w:space="0"/>
            </w:tcBorders>
            <w:shd w:val="clear" w:color="000000" w:fill="FFFFFF"/>
            <w:noWrap/>
            <w:vAlign w:val="center"/>
          </w:tcPr>
          <w:p>
            <w:pPr>
              <w:rPr>
                <w:color w:val="auto"/>
              </w:rPr>
            </w:pPr>
            <w:r>
              <w:rPr>
                <w:rFonts w:hint="eastAsia"/>
                <w:color w:val="auto"/>
              </w:rPr>
              <w:t>940*400*2800mm</w:t>
            </w:r>
          </w:p>
        </w:tc>
        <w:tc>
          <w:tcPr>
            <w:tcW w:w="1220" w:type="dxa"/>
            <w:tcBorders>
              <w:top w:val="nil"/>
              <w:left w:val="nil"/>
              <w:bottom w:val="single" w:color="auto" w:sz="4" w:space="0"/>
              <w:right w:val="single" w:color="auto" w:sz="4" w:space="0"/>
            </w:tcBorders>
            <w:shd w:val="clear" w:color="000000" w:fill="FFFFFF"/>
            <w:noWrap/>
            <w:vAlign w:val="center"/>
          </w:tcPr>
          <w:p>
            <w:pPr>
              <w:rPr>
                <w:color w:val="auto"/>
              </w:rPr>
            </w:pPr>
            <w:r>
              <w:rPr>
                <w:rFonts w:hint="eastAsia"/>
                <w:color w:val="auto"/>
              </w:rPr>
              <w:t>2</w:t>
            </w:r>
            <w:r>
              <w:rPr>
                <w:color w:val="auto"/>
              </w:rPr>
              <w:t>41</w:t>
            </w:r>
          </w:p>
        </w:tc>
        <w:tc>
          <w:tcPr>
            <w:tcW w:w="1120" w:type="dxa"/>
            <w:tcBorders>
              <w:top w:val="nil"/>
              <w:left w:val="nil"/>
              <w:bottom w:val="single" w:color="auto" w:sz="4" w:space="0"/>
              <w:right w:val="single" w:color="auto" w:sz="4" w:space="0"/>
            </w:tcBorders>
            <w:shd w:val="clear" w:color="000000" w:fill="FFFFFF"/>
            <w:noWrap/>
            <w:vAlign w:val="center"/>
          </w:tcPr>
          <w:p>
            <w:pPr>
              <w:rPr>
                <w:color w:val="auto"/>
              </w:rPr>
            </w:pPr>
            <w:r>
              <w:rPr>
                <w:rFonts w:hint="eastAsia"/>
                <w:color w:val="auto"/>
              </w:rPr>
              <w:t>组</w:t>
            </w:r>
          </w:p>
        </w:tc>
      </w:tr>
      <w:tr>
        <w:tblPrEx>
          <w:tblCellMar>
            <w:top w:w="0" w:type="dxa"/>
            <w:left w:w="108" w:type="dxa"/>
            <w:bottom w:w="0" w:type="dxa"/>
            <w:right w:w="108" w:type="dxa"/>
          </w:tblCellMar>
        </w:tblPrEx>
        <w:trPr>
          <w:trHeight w:val="285" w:hRule="atLeast"/>
        </w:trPr>
        <w:tc>
          <w:tcPr>
            <w:tcW w:w="855" w:type="dxa"/>
            <w:tcBorders>
              <w:top w:val="nil"/>
              <w:left w:val="single" w:color="auto" w:sz="4" w:space="0"/>
              <w:bottom w:val="single" w:color="auto" w:sz="4" w:space="0"/>
              <w:right w:val="single" w:color="auto" w:sz="4" w:space="0"/>
            </w:tcBorders>
            <w:shd w:val="clear" w:color="auto" w:fill="auto"/>
            <w:vAlign w:val="center"/>
          </w:tcPr>
          <w:p>
            <w:pPr>
              <w:rPr>
                <w:color w:val="auto"/>
              </w:rPr>
            </w:pPr>
            <w:r>
              <w:rPr>
                <w:rFonts w:hint="eastAsia"/>
                <w:color w:val="auto"/>
              </w:rPr>
              <w:t>8</w:t>
            </w:r>
          </w:p>
        </w:tc>
        <w:tc>
          <w:tcPr>
            <w:tcW w:w="2620" w:type="dxa"/>
            <w:tcBorders>
              <w:top w:val="nil"/>
              <w:left w:val="nil"/>
              <w:bottom w:val="single" w:color="auto" w:sz="4" w:space="0"/>
              <w:right w:val="single" w:color="auto" w:sz="4" w:space="0"/>
            </w:tcBorders>
            <w:shd w:val="clear" w:color="000000" w:fill="FFFFFF"/>
            <w:noWrap/>
            <w:vAlign w:val="center"/>
          </w:tcPr>
          <w:p>
            <w:pPr>
              <w:rPr>
                <w:color w:val="auto"/>
              </w:rPr>
            </w:pPr>
            <w:r>
              <w:rPr>
                <w:rFonts w:hint="eastAsia"/>
                <w:color w:val="auto"/>
              </w:rPr>
              <w:t>衣柜</w:t>
            </w:r>
          </w:p>
        </w:tc>
        <w:tc>
          <w:tcPr>
            <w:tcW w:w="2545" w:type="dxa"/>
            <w:tcBorders>
              <w:top w:val="nil"/>
              <w:left w:val="nil"/>
              <w:bottom w:val="single" w:color="auto" w:sz="4" w:space="0"/>
              <w:right w:val="single" w:color="auto" w:sz="4" w:space="0"/>
            </w:tcBorders>
            <w:shd w:val="clear" w:color="000000" w:fill="FFFFFF"/>
            <w:noWrap/>
            <w:vAlign w:val="center"/>
          </w:tcPr>
          <w:p>
            <w:pPr>
              <w:rPr>
                <w:color w:val="auto"/>
              </w:rPr>
            </w:pPr>
            <w:r>
              <w:rPr>
                <w:rFonts w:hint="eastAsia"/>
                <w:color w:val="auto"/>
              </w:rPr>
              <w:t>1150*240*2800mm</w:t>
            </w:r>
          </w:p>
        </w:tc>
        <w:tc>
          <w:tcPr>
            <w:tcW w:w="1220" w:type="dxa"/>
            <w:tcBorders>
              <w:top w:val="nil"/>
              <w:left w:val="nil"/>
              <w:bottom w:val="single" w:color="auto" w:sz="4" w:space="0"/>
              <w:right w:val="single" w:color="auto" w:sz="4" w:space="0"/>
            </w:tcBorders>
            <w:shd w:val="clear" w:color="000000" w:fill="FFFFFF"/>
            <w:noWrap/>
            <w:vAlign w:val="center"/>
          </w:tcPr>
          <w:p>
            <w:pPr>
              <w:rPr>
                <w:color w:val="auto"/>
              </w:rPr>
            </w:pPr>
            <w:r>
              <w:rPr>
                <w:rFonts w:hint="eastAsia"/>
                <w:color w:val="auto"/>
              </w:rPr>
              <w:t>84</w:t>
            </w:r>
          </w:p>
        </w:tc>
        <w:tc>
          <w:tcPr>
            <w:tcW w:w="1120" w:type="dxa"/>
            <w:tcBorders>
              <w:top w:val="nil"/>
              <w:left w:val="nil"/>
              <w:bottom w:val="single" w:color="auto" w:sz="4" w:space="0"/>
              <w:right w:val="single" w:color="auto" w:sz="4" w:space="0"/>
            </w:tcBorders>
            <w:shd w:val="clear" w:color="000000" w:fill="FFFFFF"/>
            <w:noWrap/>
            <w:vAlign w:val="center"/>
          </w:tcPr>
          <w:p>
            <w:pPr>
              <w:rPr>
                <w:color w:val="auto"/>
              </w:rPr>
            </w:pPr>
            <w:r>
              <w:rPr>
                <w:rFonts w:hint="eastAsia"/>
                <w:color w:val="auto"/>
              </w:rPr>
              <w:t>组</w:t>
            </w:r>
          </w:p>
        </w:tc>
      </w:tr>
      <w:tr>
        <w:tblPrEx>
          <w:tblCellMar>
            <w:top w:w="0" w:type="dxa"/>
            <w:left w:w="108" w:type="dxa"/>
            <w:bottom w:w="0" w:type="dxa"/>
            <w:right w:w="108" w:type="dxa"/>
          </w:tblCellMar>
        </w:tblPrEx>
        <w:trPr>
          <w:trHeight w:val="285" w:hRule="atLeast"/>
        </w:trPr>
        <w:tc>
          <w:tcPr>
            <w:tcW w:w="855" w:type="dxa"/>
            <w:tcBorders>
              <w:top w:val="nil"/>
              <w:left w:val="single" w:color="auto" w:sz="4" w:space="0"/>
              <w:bottom w:val="single" w:color="auto" w:sz="4" w:space="0"/>
              <w:right w:val="single" w:color="auto" w:sz="4" w:space="0"/>
            </w:tcBorders>
            <w:shd w:val="clear" w:color="auto" w:fill="auto"/>
            <w:vAlign w:val="center"/>
          </w:tcPr>
          <w:p>
            <w:pPr>
              <w:rPr>
                <w:color w:val="auto"/>
              </w:rPr>
            </w:pPr>
            <w:r>
              <w:rPr>
                <w:rFonts w:hint="eastAsia"/>
                <w:color w:val="auto"/>
              </w:rPr>
              <w:t>9</w:t>
            </w:r>
          </w:p>
        </w:tc>
        <w:tc>
          <w:tcPr>
            <w:tcW w:w="2620" w:type="dxa"/>
            <w:tcBorders>
              <w:top w:val="nil"/>
              <w:left w:val="nil"/>
              <w:bottom w:val="single" w:color="auto" w:sz="4" w:space="0"/>
              <w:right w:val="single" w:color="auto" w:sz="4" w:space="0"/>
            </w:tcBorders>
            <w:shd w:val="clear" w:color="000000" w:fill="FFFFFF"/>
            <w:noWrap/>
            <w:vAlign w:val="center"/>
          </w:tcPr>
          <w:p>
            <w:pPr>
              <w:rPr>
                <w:color w:val="auto"/>
              </w:rPr>
            </w:pPr>
            <w:r>
              <w:rPr>
                <w:rFonts w:hint="eastAsia"/>
                <w:color w:val="auto"/>
              </w:rPr>
              <w:t>床头柜</w:t>
            </w:r>
          </w:p>
        </w:tc>
        <w:tc>
          <w:tcPr>
            <w:tcW w:w="2545" w:type="dxa"/>
            <w:tcBorders>
              <w:top w:val="nil"/>
              <w:left w:val="nil"/>
              <w:bottom w:val="single" w:color="auto" w:sz="4" w:space="0"/>
              <w:right w:val="single" w:color="auto" w:sz="4" w:space="0"/>
            </w:tcBorders>
            <w:shd w:val="clear" w:color="000000" w:fill="FFFFFF"/>
            <w:noWrap/>
            <w:vAlign w:val="center"/>
          </w:tcPr>
          <w:p>
            <w:pPr>
              <w:rPr>
                <w:color w:val="auto"/>
              </w:rPr>
            </w:pPr>
            <w:r>
              <w:rPr>
                <w:rFonts w:hint="eastAsia"/>
                <w:color w:val="auto"/>
              </w:rPr>
              <w:t>500*450*500mm</w:t>
            </w:r>
          </w:p>
        </w:tc>
        <w:tc>
          <w:tcPr>
            <w:tcW w:w="1220" w:type="dxa"/>
            <w:tcBorders>
              <w:top w:val="nil"/>
              <w:left w:val="nil"/>
              <w:bottom w:val="single" w:color="auto" w:sz="4" w:space="0"/>
              <w:right w:val="single" w:color="auto" w:sz="4" w:space="0"/>
            </w:tcBorders>
            <w:shd w:val="clear" w:color="000000" w:fill="FFFFFF"/>
            <w:noWrap/>
            <w:vAlign w:val="center"/>
          </w:tcPr>
          <w:p>
            <w:pPr>
              <w:rPr>
                <w:color w:val="auto"/>
              </w:rPr>
            </w:pPr>
            <w:r>
              <w:rPr>
                <w:color w:val="auto"/>
              </w:rPr>
              <w:t>81</w:t>
            </w:r>
          </w:p>
        </w:tc>
        <w:tc>
          <w:tcPr>
            <w:tcW w:w="1120" w:type="dxa"/>
            <w:tcBorders>
              <w:top w:val="nil"/>
              <w:left w:val="nil"/>
              <w:bottom w:val="single" w:color="auto" w:sz="4" w:space="0"/>
              <w:right w:val="single" w:color="auto" w:sz="4" w:space="0"/>
            </w:tcBorders>
            <w:shd w:val="clear" w:color="000000" w:fill="FFFFFF"/>
            <w:noWrap/>
            <w:vAlign w:val="center"/>
          </w:tcPr>
          <w:p>
            <w:pPr>
              <w:rPr>
                <w:color w:val="auto"/>
              </w:rPr>
            </w:pPr>
            <w:r>
              <w:rPr>
                <w:rFonts w:hint="eastAsia"/>
                <w:color w:val="auto"/>
              </w:rPr>
              <w:t>个</w:t>
            </w:r>
          </w:p>
        </w:tc>
      </w:tr>
      <w:tr>
        <w:tblPrEx>
          <w:tblCellMar>
            <w:top w:w="0" w:type="dxa"/>
            <w:left w:w="108" w:type="dxa"/>
            <w:bottom w:w="0" w:type="dxa"/>
            <w:right w:w="108" w:type="dxa"/>
          </w:tblCellMar>
        </w:tblPrEx>
        <w:trPr>
          <w:trHeight w:val="285" w:hRule="atLeast"/>
        </w:trPr>
        <w:tc>
          <w:tcPr>
            <w:tcW w:w="855" w:type="dxa"/>
            <w:tcBorders>
              <w:top w:val="nil"/>
              <w:left w:val="single" w:color="auto" w:sz="4" w:space="0"/>
              <w:bottom w:val="single" w:color="auto" w:sz="4" w:space="0"/>
              <w:right w:val="single" w:color="auto" w:sz="4" w:space="0"/>
            </w:tcBorders>
            <w:shd w:val="clear" w:color="auto" w:fill="auto"/>
            <w:vAlign w:val="center"/>
          </w:tcPr>
          <w:p>
            <w:pPr>
              <w:rPr>
                <w:color w:val="auto"/>
              </w:rPr>
            </w:pPr>
            <w:r>
              <w:rPr>
                <w:rFonts w:hint="eastAsia"/>
                <w:color w:val="auto"/>
              </w:rPr>
              <w:t>10</w:t>
            </w:r>
          </w:p>
        </w:tc>
        <w:tc>
          <w:tcPr>
            <w:tcW w:w="26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小圆桌</w:t>
            </w:r>
          </w:p>
        </w:tc>
        <w:tc>
          <w:tcPr>
            <w:tcW w:w="2545"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直径</w:t>
            </w:r>
            <w:r>
              <w:rPr>
                <w:color w:val="auto"/>
              </w:rPr>
              <w:t>590*450mm</w:t>
            </w:r>
          </w:p>
        </w:tc>
        <w:tc>
          <w:tcPr>
            <w:tcW w:w="12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84</w:t>
            </w:r>
          </w:p>
        </w:tc>
        <w:tc>
          <w:tcPr>
            <w:tcW w:w="11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个</w:t>
            </w:r>
          </w:p>
        </w:tc>
      </w:tr>
      <w:tr>
        <w:tblPrEx>
          <w:tblCellMar>
            <w:top w:w="0" w:type="dxa"/>
            <w:left w:w="108" w:type="dxa"/>
            <w:bottom w:w="0" w:type="dxa"/>
            <w:right w:w="108" w:type="dxa"/>
          </w:tblCellMar>
        </w:tblPrEx>
        <w:trPr>
          <w:trHeight w:val="285" w:hRule="atLeast"/>
        </w:trPr>
        <w:tc>
          <w:tcPr>
            <w:tcW w:w="855" w:type="dxa"/>
            <w:tcBorders>
              <w:top w:val="nil"/>
              <w:left w:val="single" w:color="auto" w:sz="4" w:space="0"/>
              <w:bottom w:val="single" w:color="auto" w:sz="4" w:space="0"/>
              <w:right w:val="single" w:color="auto" w:sz="4" w:space="0"/>
            </w:tcBorders>
            <w:shd w:val="clear" w:color="auto" w:fill="auto"/>
            <w:vAlign w:val="center"/>
          </w:tcPr>
          <w:p>
            <w:pPr>
              <w:rPr>
                <w:color w:val="auto"/>
              </w:rPr>
            </w:pPr>
            <w:r>
              <w:rPr>
                <w:rFonts w:hint="eastAsia"/>
                <w:color w:val="auto"/>
              </w:rPr>
              <w:t>11</w:t>
            </w:r>
          </w:p>
        </w:tc>
        <w:tc>
          <w:tcPr>
            <w:tcW w:w="26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衣架</w:t>
            </w:r>
          </w:p>
        </w:tc>
        <w:tc>
          <w:tcPr>
            <w:tcW w:w="2545"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600*300*1720mm</w:t>
            </w:r>
          </w:p>
        </w:tc>
        <w:tc>
          <w:tcPr>
            <w:tcW w:w="12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185</w:t>
            </w:r>
          </w:p>
        </w:tc>
        <w:tc>
          <w:tcPr>
            <w:tcW w:w="11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个</w:t>
            </w:r>
          </w:p>
        </w:tc>
      </w:tr>
      <w:tr>
        <w:tblPrEx>
          <w:tblCellMar>
            <w:top w:w="0" w:type="dxa"/>
            <w:left w:w="108" w:type="dxa"/>
            <w:bottom w:w="0" w:type="dxa"/>
            <w:right w:w="108" w:type="dxa"/>
          </w:tblCellMar>
        </w:tblPrEx>
        <w:trPr>
          <w:trHeight w:val="285" w:hRule="atLeast"/>
        </w:trPr>
        <w:tc>
          <w:tcPr>
            <w:tcW w:w="855" w:type="dxa"/>
            <w:tcBorders>
              <w:top w:val="nil"/>
              <w:left w:val="single" w:color="auto" w:sz="4" w:space="0"/>
              <w:bottom w:val="single" w:color="auto" w:sz="4" w:space="0"/>
              <w:right w:val="single" w:color="auto" w:sz="4" w:space="0"/>
            </w:tcBorders>
            <w:shd w:val="clear" w:color="auto" w:fill="auto"/>
            <w:vAlign w:val="center"/>
          </w:tcPr>
          <w:p>
            <w:pPr>
              <w:rPr>
                <w:color w:val="auto"/>
              </w:rPr>
            </w:pPr>
            <w:r>
              <w:rPr>
                <w:rFonts w:hint="eastAsia"/>
                <w:color w:val="auto"/>
              </w:rPr>
              <w:t>12</w:t>
            </w:r>
          </w:p>
        </w:tc>
        <w:tc>
          <w:tcPr>
            <w:tcW w:w="26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写字桌</w:t>
            </w:r>
          </w:p>
        </w:tc>
        <w:tc>
          <w:tcPr>
            <w:tcW w:w="2545"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2800*500*750mm</w:t>
            </w:r>
          </w:p>
        </w:tc>
        <w:tc>
          <w:tcPr>
            <w:tcW w:w="1220" w:type="dxa"/>
            <w:tcBorders>
              <w:top w:val="nil"/>
              <w:left w:val="nil"/>
              <w:bottom w:val="single" w:color="auto" w:sz="4" w:space="0"/>
              <w:right w:val="single" w:color="auto" w:sz="4" w:space="0"/>
            </w:tcBorders>
            <w:shd w:val="clear" w:color="auto" w:fill="auto"/>
            <w:noWrap/>
            <w:vAlign w:val="center"/>
          </w:tcPr>
          <w:p>
            <w:pPr>
              <w:rPr>
                <w:color w:val="auto"/>
              </w:rPr>
            </w:pPr>
            <w:r>
              <w:rPr>
                <w:color w:val="auto"/>
              </w:rPr>
              <w:t>269</w:t>
            </w:r>
          </w:p>
        </w:tc>
        <w:tc>
          <w:tcPr>
            <w:tcW w:w="11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张</w:t>
            </w:r>
          </w:p>
        </w:tc>
      </w:tr>
      <w:tr>
        <w:tblPrEx>
          <w:tblCellMar>
            <w:top w:w="0" w:type="dxa"/>
            <w:left w:w="108" w:type="dxa"/>
            <w:bottom w:w="0" w:type="dxa"/>
            <w:right w:w="108" w:type="dxa"/>
          </w:tblCellMar>
        </w:tblPrEx>
        <w:trPr>
          <w:trHeight w:val="285" w:hRule="atLeast"/>
        </w:trPr>
        <w:tc>
          <w:tcPr>
            <w:tcW w:w="855" w:type="dxa"/>
            <w:tcBorders>
              <w:top w:val="nil"/>
              <w:left w:val="single" w:color="auto" w:sz="4" w:space="0"/>
              <w:bottom w:val="single" w:color="auto" w:sz="4" w:space="0"/>
              <w:right w:val="single" w:color="auto" w:sz="4" w:space="0"/>
            </w:tcBorders>
            <w:shd w:val="clear" w:color="auto" w:fill="auto"/>
            <w:vAlign w:val="center"/>
          </w:tcPr>
          <w:p>
            <w:pPr>
              <w:rPr>
                <w:color w:val="auto"/>
              </w:rPr>
            </w:pPr>
            <w:r>
              <w:rPr>
                <w:rFonts w:hint="eastAsia"/>
                <w:color w:val="auto"/>
              </w:rPr>
              <w:t>13</w:t>
            </w:r>
          </w:p>
        </w:tc>
        <w:tc>
          <w:tcPr>
            <w:tcW w:w="26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固定</w:t>
            </w:r>
            <w:r>
              <w:rPr>
                <w:color w:val="auto"/>
              </w:rPr>
              <w:t>隔板</w:t>
            </w:r>
            <w:r>
              <w:rPr>
                <w:rFonts w:hint="eastAsia"/>
                <w:color w:val="auto"/>
              </w:rPr>
              <w:t>1</w:t>
            </w:r>
          </w:p>
        </w:tc>
        <w:tc>
          <w:tcPr>
            <w:tcW w:w="2545"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1200*200*18mm</w:t>
            </w:r>
          </w:p>
        </w:tc>
        <w:tc>
          <w:tcPr>
            <w:tcW w:w="12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206</w:t>
            </w:r>
          </w:p>
        </w:tc>
        <w:tc>
          <w:tcPr>
            <w:tcW w:w="11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块</w:t>
            </w:r>
          </w:p>
        </w:tc>
      </w:tr>
      <w:tr>
        <w:tblPrEx>
          <w:tblCellMar>
            <w:top w:w="0" w:type="dxa"/>
            <w:left w:w="108" w:type="dxa"/>
            <w:bottom w:w="0" w:type="dxa"/>
            <w:right w:w="108" w:type="dxa"/>
          </w:tblCellMar>
        </w:tblPrEx>
        <w:trPr>
          <w:trHeight w:val="285" w:hRule="atLeast"/>
        </w:trPr>
        <w:tc>
          <w:tcPr>
            <w:tcW w:w="855" w:type="dxa"/>
            <w:tcBorders>
              <w:top w:val="nil"/>
              <w:left w:val="single" w:color="auto" w:sz="4" w:space="0"/>
              <w:bottom w:val="single" w:color="auto" w:sz="4" w:space="0"/>
              <w:right w:val="single" w:color="auto" w:sz="4" w:space="0"/>
            </w:tcBorders>
            <w:shd w:val="clear" w:color="auto" w:fill="auto"/>
            <w:vAlign w:val="center"/>
          </w:tcPr>
          <w:p>
            <w:pPr>
              <w:rPr>
                <w:color w:val="auto"/>
              </w:rPr>
            </w:pPr>
            <w:r>
              <w:rPr>
                <w:rFonts w:hint="eastAsia"/>
                <w:color w:val="auto"/>
              </w:rPr>
              <w:t>14</w:t>
            </w:r>
          </w:p>
        </w:tc>
        <w:tc>
          <w:tcPr>
            <w:tcW w:w="2620" w:type="dxa"/>
            <w:tcBorders>
              <w:top w:val="single" w:color="auto" w:sz="4" w:space="0"/>
              <w:left w:val="nil"/>
              <w:bottom w:val="single" w:color="auto" w:sz="4" w:space="0"/>
              <w:right w:val="single" w:color="auto" w:sz="4" w:space="0"/>
            </w:tcBorders>
            <w:shd w:val="clear" w:color="auto" w:fill="auto"/>
            <w:noWrap/>
            <w:vAlign w:val="center"/>
          </w:tcPr>
          <w:p>
            <w:pPr>
              <w:rPr>
                <w:color w:val="auto"/>
              </w:rPr>
            </w:pPr>
            <w:r>
              <w:rPr>
                <w:rFonts w:hint="eastAsia"/>
                <w:color w:val="auto"/>
              </w:rPr>
              <w:t>固定隔板2</w:t>
            </w:r>
          </w:p>
        </w:tc>
        <w:tc>
          <w:tcPr>
            <w:tcW w:w="2545"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1800*200*18mm</w:t>
            </w:r>
          </w:p>
        </w:tc>
        <w:tc>
          <w:tcPr>
            <w:tcW w:w="12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206</w:t>
            </w:r>
          </w:p>
        </w:tc>
        <w:tc>
          <w:tcPr>
            <w:tcW w:w="11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块</w:t>
            </w:r>
          </w:p>
        </w:tc>
      </w:tr>
      <w:tr>
        <w:tblPrEx>
          <w:tblCellMar>
            <w:top w:w="0" w:type="dxa"/>
            <w:left w:w="108" w:type="dxa"/>
            <w:bottom w:w="0" w:type="dxa"/>
            <w:right w:w="108" w:type="dxa"/>
          </w:tblCellMar>
        </w:tblPrEx>
        <w:trPr>
          <w:trHeight w:val="285" w:hRule="atLeast"/>
        </w:trPr>
        <w:tc>
          <w:tcPr>
            <w:tcW w:w="855" w:type="dxa"/>
            <w:tcBorders>
              <w:top w:val="nil"/>
              <w:left w:val="single" w:color="auto" w:sz="4" w:space="0"/>
              <w:bottom w:val="single" w:color="auto" w:sz="4" w:space="0"/>
              <w:right w:val="single" w:color="auto" w:sz="4" w:space="0"/>
            </w:tcBorders>
            <w:shd w:val="clear" w:color="auto" w:fill="auto"/>
            <w:vAlign w:val="center"/>
          </w:tcPr>
          <w:p>
            <w:pPr>
              <w:rPr>
                <w:color w:val="auto"/>
              </w:rPr>
            </w:pPr>
            <w:r>
              <w:rPr>
                <w:rFonts w:hint="eastAsia"/>
                <w:color w:val="auto"/>
              </w:rPr>
              <w:t>15</w:t>
            </w:r>
          </w:p>
        </w:tc>
        <w:tc>
          <w:tcPr>
            <w:tcW w:w="26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写字椅</w:t>
            </w:r>
          </w:p>
        </w:tc>
        <w:tc>
          <w:tcPr>
            <w:tcW w:w="2545"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420*480*790mm</w:t>
            </w:r>
          </w:p>
        </w:tc>
        <w:tc>
          <w:tcPr>
            <w:tcW w:w="1220" w:type="dxa"/>
            <w:tcBorders>
              <w:top w:val="nil"/>
              <w:left w:val="nil"/>
              <w:bottom w:val="single" w:color="auto" w:sz="4" w:space="0"/>
              <w:right w:val="single" w:color="auto" w:sz="4" w:space="0"/>
            </w:tcBorders>
            <w:shd w:val="clear" w:color="auto" w:fill="auto"/>
            <w:noWrap/>
            <w:vAlign w:val="center"/>
          </w:tcPr>
          <w:p>
            <w:pPr>
              <w:rPr>
                <w:color w:val="auto"/>
              </w:rPr>
            </w:pPr>
            <w:r>
              <w:rPr>
                <w:color w:val="auto"/>
              </w:rPr>
              <w:t>752</w:t>
            </w:r>
          </w:p>
        </w:tc>
        <w:tc>
          <w:tcPr>
            <w:tcW w:w="11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把</w:t>
            </w:r>
          </w:p>
        </w:tc>
      </w:tr>
      <w:tr>
        <w:tblPrEx>
          <w:tblCellMar>
            <w:top w:w="0" w:type="dxa"/>
            <w:left w:w="108" w:type="dxa"/>
            <w:bottom w:w="0" w:type="dxa"/>
            <w:right w:w="108" w:type="dxa"/>
          </w:tblCellMar>
        </w:tblPrEx>
        <w:trPr>
          <w:trHeight w:val="285" w:hRule="atLeast"/>
        </w:trPr>
        <w:tc>
          <w:tcPr>
            <w:tcW w:w="855" w:type="dxa"/>
            <w:tcBorders>
              <w:top w:val="nil"/>
              <w:left w:val="single" w:color="auto" w:sz="4" w:space="0"/>
              <w:bottom w:val="single" w:color="auto" w:sz="4" w:space="0"/>
              <w:right w:val="single" w:color="auto" w:sz="4" w:space="0"/>
            </w:tcBorders>
            <w:shd w:val="clear" w:color="auto" w:fill="auto"/>
            <w:vAlign w:val="center"/>
          </w:tcPr>
          <w:p>
            <w:pPr>
              <w:rPr>
                <w:color w:val="auto"/>
              </w:rPr>
            </w:pPr>
            <w:r>
              <w:rPr>
                <w:rFonts w:hint="eastAsia"/>
                <w:color w:val="auto"/>
              </w:rPr>
              <w:t>16</w:t>
            </w:r>
          </w:p>
        </w:tc>
        <w:tc>
          <w:tcPr>
            <w:tcW w:w="26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学习椅</w:t>
            </w:r>
          </w:p>
        </w:tc>
        <w:tc>
          <w:tcPr>
            <w:tcW w:w="2545"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561*561*857mm（座宽461mm*座深409mm）</w:t>
            </w:r>
          </w:p>
        </w:tc>
        <w:tc>
          <w:tcPr>
            <w:tcW w:w="1220" w:type="dxa"/>
            <w:tcBorders>
              <w:top w:val="nil"/>
              <w:left w:val="nil"/>
              <w:bottom w:val="single" w:color="auto" w:sz="4" w:space="0"/>
              <w:right w:val="single" w:color="auto" w:sz="4" w:space="0"/>
            </w:tcBorders>
            <w:shd w:val="clear" w:color="auto" w:fill="auto"/>
            <w:noWrap/>
            <w:vAlign w:val="center"/>
          </w:tcPr>
          <w:p>
            <w:pPr>
              <w:rPr>
                <w:color w:val="auto"/>
              </w:rPr>
            </w:pPr>
            <w:r>
              <w:rPr>
                <w:color w:val="auto"/>
              </w:rPr>
              <w:t>538</w:t>
            </w:r>
          </w:p>
        </w:tc>
        <w:tc>
          <w:tcPr>
            <w:tcW w:w="11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把</w:t>
            </w:r>
          </w:p>
        </w:tc>
      </w:tr>
      <w:tr>
        <w:tblPrEx>
          <w:tblCellMar>
            <w:top w:w="0" w:type="dxa"/>
            <w:left w:w="108" w:type="dxa"/>
            <w:bottom w:w="0" w:type="dxa"/>
            <w:right w:w="108" w:type="dxa"/>
          </w:tblCellMar>
        </w:tblPrEx>
        <w:trPr>
          <w:trHeight w:val="285" w:hRule="atLeast"/>
        </w:trPr>
        <w:tc>
          <w:tcPr>
            <w:tcW w:w="855" w:type="dxa"/>
            <w:tcBorders>
              <w:top w:val="nil"/>
              <w:left w:val="single" w:color="auto" w:sz="4" w:space="0"/>
              <w:bottom w:val="single" w:color="auto" w:sz="4" w:space="0"/>
              <w:right w:val="single" w:color="auto" w:sz="4" w:space="0"/>
            </w:tcBorders>
            <w:shd w:val="clear" w:color="auto" w:fill="auto"/>
            <w:vAlign w:val="center"/>
          </w:tcPr>
          <w:p>
            <w:pPr>
              <w:rPr>
                <w:color w:val="auto"/>
              </w:rPr>
            </w:pPr>
            <w:r>
              <w:rPr>
                <w:rFonts w:hint="eastAsia"/>
                <w:color w:val="auto"/>
              </w:rPr>
              <w:t>17</w:t>
            </w:r>
          </w:p>
        </w:tc>
        <w:tc>
          <w:tcPr>
            <w:tcW w:w="26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休闲椅</w:t>
            </w:r>
          </w:p>
        </w:tc>
        <w:tc>
          <w:tcPr>
            <w:tcW w:w="2545" w:type="dxa"/>
            <w:tcBorders>
              <w:top w:val="nil"/>
              <w:left w:val="nil"/>
              <w:bottom w:val="single" w:color="auto" w:sz="4" w:space="0"/>
              <w:right w:val="single" w:color="auto" w:sz="4" w:space="0"/>
            </w:tcBorders>
            <w:shd w:val="clear" w:color="auto" w:fill="auto"/>
            <w:noWrap/>
            <w:vAlign w:val="center"/>
          </w:tcPr>
          <w:p>
            <w:pPr>
              <w:rPr>
                <w:color w:val="auto"/>
              </w:rPr>
            </w:pPr>
            <w:r>
              <w:rPr>
                <w:color w:val="auto"/>
              </w:rPr>
              <w:t>460*520*800mm</w:t>
            </w:r>
          </w:p>
        </w:tc>
        <w:tc>
          <w:tcPr>
            <w:tcW w:w="1220" w:type="dxa"/>
            <w:tcBorders>
              <w:top w:val="nil"/>
              <w:left w:val="nil"/>
              <w:bottom w:val="single" w:color="auto" w:sz="4" w:space="0"/>
              <w:right w:val="single" w:color="auto" w:sz="4" w:space="0"/>
            </w:tcBorders>
            <w:shd w:val="clear" w:color="auto" w:fill="auto"/>
            <w:noWrap/>
            <w:vAlign w:val="center"/>
          </w:tcPr>
          <w:p>
            <w:pPr>
              <w:rPr>
                <w:color w:val="auto"/>
              </w:rPr>
            </w:pPr>
            <w:r>
              <w:rPr>
                <w:color w:val="auto"/>
              </w:rPr>
              <w:t>168</w:t>
            </w:r>
          </w:p>
        </w:tc>
        <w:tc>
          <w:tcPr>
            <w:tcW w:w="11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把</w:t>
            </w:r>
          </w:p>
        </w:tc>
      </w:tr>
      <w:tr>
        <w:tblPrEx>
          <w:tblCellMar>
            <w:top w:w="0" w:type="dxa"/>
            <w:left w:w="108" w:type="dxa"/>
            <w:bottom w:w="0" w:type="dxa"/>
            <w:right w:w="108" w:type="dxa"/>
          </w:tblCellMar>
        </w:tblPrEx>
        <w:trPr>
          <w:trHeight w:val="285" w:hRule="atLeast"/>
        </w:trPr>
        <w:tc>
          <w:tcPr>
            <w:tcW w:w="855" w:type="dxa"/>
            <w:tcBorders>
              <w:top w:val="nil"/>
              <w:left w:val="single" w:color="auto" w:sz="4" w:space="0"/>
              <w:bottom w:val="single" w:color="auto" w:sz="4" w:space="0"/>
              <w:right w:val="single" w:color="auto" w:sz="4" w:space="0"/>
            </w:tcBorders>
            <w:shd w:val="clear" w:color="auto" w:fill="auto"/>
            <w:vAlign w:val="center"/>
          </w:tcPr>
          <w:p>
            <w:pPr>
              <w:rPr>
                <w:color w:val="auto"/>
              </w:rPr>
            </w:pPr>
            <w:r>
              <w:rPr>
                <w:rFonts w:hint="eastAsia"/>
                <w:color w:val="auto"/>
              </w:rPr>
              <w:t>18</w:t>
            </w:r>
          </w:p>
        </w:tc>
        <w:tc>
          <w:tcPr>
            <w:tcW w:w="26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L形组合储物吊柜</w:t>
            </w:r>
          </w:p>
        </w:tc>
        <w:tc>
          <w:tcPr>
            <w:tcW w:w="2545"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2200/3050*300*800mm</w:t>
            </w:r>
          </w:p>
        </w:tc>
        <w:tc>
          <w:tcPr>
            <w:tcW w:w="12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10</w:t>
            </w:r>
          </w:p>
        </w:tc>
        <w:tc>
          <w:tcPr>
            <w:tcW w:w="11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个</w:t>
            </w:r>
          </w:p>
        </w:tc>
      </w:tr>
      <w:tr>
        <w:tblPrEx>
          <w:tblCellMar>
            <w:top w:w="0" w:type="dxa"/>
            <w:left w:w="108" w:type="dxa"/>
            <w:bottom w:w="0" w:type="dxa"/>
            <w:right w:w="108" w:type="dxa"/>
          </w:tblCellMar>
        </w:tblPrEx>
        <w:trPr>
          <w:trHeight w:val="285" w:hRule="atLeast"/>
        </w:trPr>
        <w:tc>
          <w:tcPr>
            <w:tcW w:w="855" w:type="dxa"/>
            <w:tcBorders>
              <w:top w:val="nil"/>
              <w:left w:val="single" w:color="auto" w:sz="4" w:space="0"/>
              <w:bottom w:val="single" w:color="auto" w:sz="4" w:space="0"/>
              <w:right w:val="single" w:color="auto" w:sz="4" w:space="0"/>
            </w:tcBorders>
            <w:shd w:val="clear" w:color="auto" w:fill="auto"/>
            <w:vAlign w:val="center"/>
          </w:tcPr>
          <w:p>
            <w:pPr>
              <w:rPr>
                <w:color w:val="auto"/>
              </w:rPr>
            </w:pPr>
            <w:r>
              <w:rPr>
                <w:rFonts w:hint="eastAsia"/>
                <w:color w:val="auto"/>
              </w:rPr>
              <w:t>19</w:t>
            </w:r>
          </w:p>
        </w:tc>
        <w:tc>
          <w:tcPr>
            <w:tcW w:w="26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L形组合储物底柜</w:t>
            </w:r>
          </w:p>
        </w:tc>
        <w:tc>
          <w:tcPr>
            <w:tcW w:w="2545"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2200/1280*600*850mm</w:t>
            </w:r>
          </w:p>
        </w:tc>
        <w:tc>
          <w:tcPr>
            <w:tcW w:w="12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10</w:t>
            </w:r>
          </w:p>
        </w:tc>
        <w:tc>
          <w:tcPr>
            <w:tcW w:w="11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个</w:t>
            </w:r>
          </w:p>
        </w:tc>
      </w:tr>
      <w:tr>
        <w:tblPrEx>
          <w:tblCellMar>
            <w:top w:w="0" w:type="dxa"/>
            <w:left w:w="108" w:type="dxa"/>
            <w:bottom w:w="0" w:type="dxa"/>
            <w:right w:w="108" w:type="dxa"/>
          </w:tblCellMar>
        </w:tblPrEx>
        <w:trPr>
          <w:trHeight w:val="285" w:hRule="atLeast"/>
        </w:trPr>
        <w:tc>
          <w:tcPr>
            <w:tcW w:w="855" w:type="dxa"/>
            <w:tcBorders>
              <w:top w:val="nil"/>
              <w:left w:val="single" w:color="auto" w:sz="4" w:space="0"/>
              <w:bottom w:val="single" w:color="auto" w:sz="4" w:space="0"/>
              <w:right w:val="single" w:color="auto" w:sz="4" w:space="0"/>
            </w:tcBorders>
            <w:shd w:val="clear" w:color="auto" w:fill="auto"/>
            <w:vAlign w:val="center"/>
          </w:tcPr>
          <w:p>
            <w:pPr>
              <w:rPr>
                <w:color w:val="auto"/>
              </w:rPr>
            </w:pPr>
            <w:r>
              <w:rPr>
                <w:rFonts w:hint="eastAsia"/>
                <w:color w:val="auto"/>
              </w:rPr>
              <w:t>20</w:t>
            </w:r>
          </w:p>
        </w:tc>
        <w:tc>
          <w:tcPr>
            <w:tcW w:w="26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置物架</w:t>
            </w:r>
          </w:p>
        </w:tc>
        <w:tc>
          <w:tcPr>
            <w:tcW w:w="2545"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1200*500*2200mm</w:t>
            </w:r>
          </w:p>
        </w:tc>
        <w:tc>
          <w:tcPr>
            <w:tcW w:w="12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10</w:t>
            </w:r>
          </w:p>
        </w:tc>
        <w:tc>
          <w:tcPr>
            <w:tcW w:w="11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组</w:t>
            </w:r>
          </w:p>
        </w:tc>
      </w:tr>
      <w:tr>
        <w:tblPrEx>
          <w:tblCellMar>
            <w:top w:w="0" w:type="dxa"/>
            <w:left w:w="108" w:type="dxa"/>
            <w:bottom w:w="0" w:type="dxa"/>
            <w:right w:w="108" w:type="dxa"/>
          </w:tblCellMar>
        </w:tblPrEx>
        <w:trPr>
          <w:trHeight w:val="285" w:hRule="atLeast"/>
        </w:trPr>
        <w:tc>
          <w:tcPr>
            <w:tcW w:w="855" w:type="dxa"/>
            <w:tcBorders>
              <w:top w:val="nil"/>
              <w:left w:val="single" w:color="auto" w:sz="4" w:space="0"/>
              <w:bottom w:val="single" w:color="auto" w:sz="4" w:space="0"/>
              <w:right w:val="single" w:color="auto" w:sz="4" w:space="0"/>
            </w:tcBorders>
            <w:shd w:val="clear" w:color="auto" w:fill="auto"/>
            <w:vAlign w:val="center"/>
          </w:tcPr>
          <w:p>
            <w:pPr>
              <w:rPr>
                <w:color w:val="auto"/>
              </w:rPr>
            </w:pPr>
            <w:r>
              <w:rPr>
                <w:rFonts w:hint="eastAsia"/>
                <w:color w:val="auto"/>
              </w:rPr>
              <w:t>21</w:t>
            </w:r>
          </w:p>
        </w:tc>
        <w:tc>
          <w:tcPr>
            <w:tcW w:w="26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课桌</w:t>
            </w:r>
          </w:p>
        </w:tc>
        <w:tc>
          <w:tcPr>
            <w:tcW w:w="2545" w:type="dxa"/>
            <w:tcBorders>
              <w:top w:val="nil"/>
              <w:left w:val="nil"/>
              <w:bottom w:val="single" w:color="auto" w:sz="4" w:space="0"/>
              <w:right w:val="single" w:color="auto" w:sz="4" w:space="0"/>
            </w:tcBorders>
            <w:shd w:val="clear" w:color="auto" w:fill="auto"/>
            <w:noWrap/>
            <w:vAlign w:val="center"/>
          </w:tcPr>
          <w:p>
            <w:pPr>
              <w:rPr>
                <w:color w:val="auto"/>
              </w:rPr>
            </w:pPr>
            <w:r>
              <w:rPr>
                <w:color w:val="auto"/>
              </w:rPr>
              <w:t>700*500*760mm</w:t>
            </w:r>
          </w:p>
        </w:tc>
        <w:tc>
          <w:tcPr>
            <w:tcW w:w="12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100</w:t>
            </w:r>
          </w:p>
        </w:tc>
        <w:tc>
          <w:tcPr>
            <w:tcW w:w="11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张</w:t>
            </w:r>
          </w:p>
        </w:tc>
      </w:tr>
      <w:tr>
        <w:tblPrEx>
          <w:tblCellMar>
            <w:top w:w="0" w:type="dxa"/>
            <w:left w:w="108" w:type="dxa"/>
            <w:bottom w:w="0" w:type="dxa"/>
            <w:right w:w="108" w:type="dxa"/>
          </w:tblCellMar>
        </w:tblPrEx>
        <w:trPr>
          <w:trHeight w:val="285" w:hRule="atLeast"/>
        </w:trPr>
        <w:tc>
          <w:tcPr>
            <w:tcW w:w="855" w:type="dxa"/>
            <w:tcBorders>
              <w:top w:val="nil"/>
              <w:left w:val="single" w:color="auto" w:sz="4" w:space="0"/>
              <w:bottom w:val="single" w:color="auto" w:sz="4" w:space="0"/>
              <w:right w:val="single" w:color="auto" w:sz="4" w:space="0"/>
            </w:tcBorders>
            <w:shd w:val="clear" w:color="auto" w:fill="auto"/>
            <w:vAlign w:val="center"/>
          </w:tcPr>
          <w:p>
            <w:pPr>
              <w:rPr>
                <w:color w:val="auto"/>
              </w:rPr>
            </w:pPr>
            <w:r>
              <w:rPr>
                <w:rFonts w:hint="eastAsia"/>
                <w:color w:val="auto"/>
              </w:rPr>
              <w:t>22</w:t>
            </w:r>
          </w:p>
        </w:tc>
        <w:tc>
          <w:tcPr>
            <w:tcW w:w="26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课椅</w:t>
            </w:r>
          </w:p>
        </w:tc>
        <w:tc>
          <w:tcPr>
            <w:tcW w:w="2545" w:type="dxa"/>
            <w:tcBorders>
              <w:top w:val="nil"/>
              <w:left w:val="nil"/>
              <w:bottom w:val="single" w:color="auto" w:sz="4" w:space="0"/>
              <w:right w:val="single" w:color="auto" w:sz="4" w:space="0"/>
            </w:tcBorders>
            <w:shd w:val="clear" w:color="auto" w:fill="auto"/>
            <w:noWrap/>
            <w:vAlign w:val="center"/>
          </w:tcPr>
          <w:p>
            <w:pPr>
              <w:rPr>
                <w:color w:val="auto"/>
              </w:rPr>
            </w:pPr>
            <w:r>
              <w:rPr>
                <w:color w:val="auto"/>
              </w:rPr>
              <w:t>380*440*820</w:t>
            </w:r>
            <w:r>
              <w:rPr>
                <w:rFonts w:hint="eastAsia"/>
                <w:color w:val="auto"/>
              </w:rPr>
              <w:t>mm</w:t>
            </w:r>
          </w:p>
        </w:tc>
        <w:tc>
          <w:tcPr>
            <w:tcW w:w="12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100</w:t>
            </w:r>
          </w:p>
        </w:tc>
        <w:tc>
          <w:tcPr>
            <w:tcW w:w="11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把</w:t>
            </w:r>
          </w:p>
        </w:tc>
      </w:tr>
      <w:tr>
        <w:tblPrEx>
          <w:tblCellMar>
            <w:top w:w="0" w:type="dxa"/>
            <w:left w:w="108" w:type="dxa"/>
            <w:bottom w:w="0" w:type="dxa"/>
            <w:right w:w="108" w:type="dxa"/>
          </w:tblCellMar>
        </w:tblPrEx>
        <w:trPr>
          <w:trHeight w:val="285" w:hRule="atLeast"/>
        </w:trPr>
        <w:tc>
          <w:tcPr>
            <w:tcW w:w="855" w:type="dxa"/>
            <w:tcBorders>
              <w:top w:val="nil"/>
              <w:left w:val="single" w:color="auto" w:sz="4" w:space="0"/>
              <w:bottom w:val="single" w:color="auto" w:sz="4" w:space="0"/>
              <w:right w:val="single" w:color="auto" w:sz="4" w:space="0"/>
            </w:tcBorders>
            <w:shd w:val="clear" w:color="auto" w:fill="auto"/>
            <w:vAlign w:val="center"/>
          </w:tcPr>
          <w:p>
            <w:pPr>
              <w:rPr>
                <w:color w:val="auto"/>
              </w:rPr>
            </w:pPr>
            <w:r>
              <w:rPr>
                <w:rFonts w:hint="eastAsia"/>
                <w:color w:val="auto"/>
              </w:rPr>
              <w:t>23</w:t>
            </w:r>
          </w:p>
        </w:tc>
        <w:tc>
          <w:tcPr>
            <w:tcW w:w="26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讲台</w:t>
            </w:r>
          </w:p>
        </w:tc>
        <w:tc>
          <w:tcPr>
            <w:tcW w:w="2545" w:type="dxa"/>
            <w:tcBorders>
              <w:top w:val="nil"/>
              <w:left w:val="nil"/>
              <w:bottom w:val="single" w:color="auto" w:sz="4" w:space="0"/>
              <w:right w:val="single" w:color="auto" w:sz="4" w:space="0"/>
            </w:tcBorders>
            <w:shd w:val="clear" w:color="auto" w:fill="auto"/>
            <w:noWrap/>
            <w:vAlign w:val="center"/>
          </w:tcPr>
          <w:p>
            <w:pPr>
              <w:rPr>
                <w:color w:val="auto"/>
              </w:rPr>
            </w:pPr>
            <w:r>
              <w:rPr>
                <w:color w:val="auto"/>
              </w:rPr>
              <w:t>1400*680*980</w:t>
            </w:r>
            <w:r>
              <w:rPr>
                <w:rFonts w:hint="eastAsia"/>
                <w:color w:val="auto"/>
              </w:rPr>
              <w:t>mm</w:t>
            </w:r>
          </w:p>
        </w:tc>
        <w:tc>
          <w:tcPr>
            <w:tcW w:w="12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2</w:t>
            </w:r>
          </w:p>
        </w:tc>
        <w:tc>
          <w:tcPr>
            <w:tcW w:w="11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张</w:t>
            </w:r>
          </w:p>
        </w:tc>
      </w:tr>
      <w:tr>
        <w:tblPrEx>
          <w:tblCellMar>
            <w:top w:w="0" w:type="dxa"/>
            <w:left w:w="108" w:type="dxa"/>
            <w:bottom w:w="0" w:type="dxa"/>
            <w:right w:w="108" w:type="dxa"/>
          </w:tblCellMar>
        </w:tblPrEx>
        <w:trPr>
          <w:trHeight w:val="285" w:hRule="atLeast"/>
        </w:trPr>
        <w:tc>
          <w:tcPr>
            <w:tcW w:w="855" w:type="dxa"/>
            <w:tcBorders>
              <w:top w:val="nil"/>
              <w:left w:val="single" w:color="auto" w:sz="4" w:space="0"/>
              <w:bottom w:val="single" w:color="auto" w:sz="4" w:space="0"/>
              <w:right w:val="single" w:color="auto" w:sz="4" w:space="0"/>
            </w:tcBorders>
            <w:shd w:val="clear" w:color="auto" w:fill="auto"/>
            <w:vAlign w:val="center"/>
          </w:tcPr>
          <w:p>
            <w:pPr>
              <w:rPr>
                <w:color w:val="auto"/>
              </w:rPr>
            </w:pPr>
            <w:r>
              <w:rPr>
                <w:rFonts w:hint="eastAsia"/>
                <w:color w:val="auto"/>
              </w:rPr>
              <w:t>24</w:t>
            </w:r>
          </w:p>
        </w:tc>
        <w:tc>
          <w:tcPr>
            <w:tcW w:w="26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研究生研讨桌</w:t>
            </w:r>
          </w:p>
        </w:tc>
        <w:tc>
          <w:tcPr>
            <w:tcW w:w="2545" w:type="dxa"/>
            <w:tcBorders>
              <w:top w:val="nil"/>
              <w:left w:val="nil"/>
              <w:bottom w:val="single" w:color="auto" w:sz="4" w:space="0"/>
              <w:right w:val="single" w:color="auto" w:sz="4" w:space="0"/>
            </w:tcBorders>
            <w:shd w:val="clear" w:color="auto" w:fill="auto"/>
            <w:noWrap/>
            <w:vAlign w:val="center"/>
          </w:tcPr>
          <w:p>
            <w:pPr>
              <w:rPr>
                <w:color w:val="auto"/>
              </w:rPr>
            </w:pPr>
            <w:r>
              <w:rPr>
                <w:color w:val="auto"/>
              </w:rPr>
              <w:t>1500*600*750mm</w:t>
            </w:r>
          </w:p>
        </w:tc>
        <w:tc>
          <w:tcPr>
            <w:tcW w:w="12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30</w:t>
            </w:r>
          </w:p>
        </w:tc>
        <w:tc>
          <w:tcPr>
            <w:tcW w:w="11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张</w:t>
            </w:r>
          </w:p>
        </w:tc>
      </w:tr>
      <w:tr>
        <w:tblPrEx>
          <w:tblCellMar>
            <w:top w:w="0" w:type="dxa"/>
            <w:left w:w="108" w:type="dxa"/>
            <w:bottom w:w="0" w:type="dxa"/>
            <w:right w:w="108" w:type="dxa"/>
          </w:tblCellMar>
        </w:tblPrEx>
        <w:trPr>
          <w:trHeight w:val="285" w:hRule="atLeast"/>
        </w:trPr>
        <w:tc>
          <w:tcPr>
            <w:tcW w:w="855" w:type="dxa"/>
            <w:tcBorders>
              <w:top w:val="nil"/>
              <w:left w:val="single" w:color="auto" w:sz="4" w:space="0"/>
              <w:bottom w:val="single" w:color="auto" w:sz="4" w:space="0"/>
              <w:right w:val="single" w:color="auto" w:sz="4" w:space="0"/>
            </w:tcBorders>
            <w:shd w:val="clear" w:color="auto" w:fill="auto"/>
            <w:vAlign w:val="center"/>
          </w:tcPr>
          <w:p>
            <w:pPr>
              <w:rPr>
                <w:color w:val="auto"/>
              </w:rPr>
            </w:pPr>
            <w:r>
              <w:rPr>
                <w:rFonts w:hint="eastAsia"/>
                <w:color w:val="auto"/>
              </w:rPr>
              <w:t>25</w:t>
            </w:r>
          </w:p>
        </w:tc>
        <w:tc>
          <w:tcPr>
            <w:tcW w:w="26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研讨椅</w:t>
            </w:r>
          </w:p>
        </w:tc>
        <w:tc>
          <w:tcPr>
            <w:tcW w:w="2545"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630*630*945-1040mm</w:t>
            </w:r>
          </w:p>
        </w:tc>
        <w:tc>
          <w:tcPr>
            <w:tcW w:w="12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140</w:t>
            </w:r>
          </w:p>
        </w:tc>
        <w:tc>
          <w:tcPr>
            <w:tcW w:w="11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把</w:t>
            </w:r>
          </w:p>
        </w:tc>
      </w:tr>
      <w:tr>
        <w:tblPrEx>
          <w:tblCellMar>
            <w:top w:w="0" w:type="dxa"/>
            <w:left w:w="108" w:type="dxa"/>
            <w:bottom w:w="0" w:type="dxa"/>
            <w:right w:w="108" w:type="dxa"/>
          </w:tblCellMar>
        </w:tblPrEx>
        <w:trPr>
          <w:trHeight w:val="285" w:hRule="atLeast"/>
        </w:trPr>
        <w:tc>
          <w:tcPr>
            <w:tcW w:w="855" w:type="dxa"/>
            <w:tcBorders>
              <w:top w:val="nil"/>
              <w:left w:val="single" w:color="auto" w:sz="4" w:space="0"/>
              <w:bottom w:val="single" w:color="auto" w:sz="4" w:space="0"/>
              <w:right w:val="single" w:color="auto" w:sz="4" w:space="0"/>
            </w:tcBorders>
            <w:shd w:val="clear" w:color="auto" w:fill="auto"/>
            <w:vAlign w:val="center"/>
          </w:tcPr>
          <w:p>
            <w:pPr>
              <w:rPr>
                <w:color w:val="auto"/>
              </w:rPr>
            </w:pPr>
            <w:r>
              <w:rPr>
                <w:rFonts w:hint="eastAsia"/>
                <w:color w:val="auto"/>
              </w:rPr>
              <w:t>26</w:t>
            </w:r>
          </w:p>
        </w:tc>
        <w:tc>
          <w:tcPr>
            <w:tcW w:w="26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活动</w:t>
            </w:r>
            <w:r>
              <w:rPr>
                <w:color w:val="auto"/>
              </w:rPr>
              <w:t>讨论</w:t>
            </w:r>
            <w:r>
              <w:rPr>
                <w:rFonts w:hint="eastAsia"/>
                <w:color w:val="auto"/>
              </w:rPr>
              <w:t>桌</w:t>
            </w:r>
          </w:p>
        </w:tc>
        <w:tc>
          <w:tcPr>
            <w:tcW w:w="2545"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700*600*750mm</w:t>
            </w:r>
          </w:p>
        </w:tc>
        <w:tc>
          <w:tcPr>
            <w:tcW w:w="12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60</w:t>
            </w:r>
          </w:p>
        </w:tc>
        <w:tc>
          <w:tcPr>
            <w:tcW w:w="11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张</w:t>
            </w:r>
          </w:p>
        </w:tc>
      </w:tr>
      <w:tr>
        <w:tblPrEx>
          <w:tblCellMar>
            <w:top w:w="0" w:type="dxa"/>
            <w:left w:w="108" w:type="dxa"/>
            <w:bottom w:w="0" w:type="dxa"/>
            <w:right w:w="108" w:type="dxa"/>
          </w:tblCellMar>
        </w:tblPrEx>
        <w:trPr>
          <w:trHeight w:val="285" w:hRule="atLeast"/>
        </w:trPr>
        <w:tc>
          <w:tcPr>
            <w:tcW w:w="855" w:type="dxa"/>
            <w:tcBorders>
              <w:top w:val="nil"/>
              <w:left w:val="single" w:color="auto" w:sz="4" w:space="0"/>
              <w:bottom w:val="single" w:color="auto" w:sz="4" w:space="0"/>
              <w:right w:val="single" w:color="auto" w:sz="4" w:space="0"/>
            </w:tcBorders>
            <w:shd w:val="clear" w:color="auto" w:fill="auto"/>
            <w:vAlign w:val="center"/>
          </w:tcPr>
          <w:p>
            <w:pPr>
              <w:rPr>
                <w:color w:val="auto"/>
              </w:rPr>
            </w:pPr>
            <w:r>
              <w:rPr>
                <w:rFonts w:hint="eastAsia"/>
                <w:color w:val="auto"/>
              </w:rPr>
              <w:t>27</w:t>
            </w:r>
          </w:p>
        </w:tc>
        <w:tc>
          <w:tcPr>
            <w:tcW w:w="26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活动</w:t>
            </w:r>
            <w:r>
              <w:rPr>
                <w:color w:val="auto"/>
              </w:rPr>
              <w:t>讨论椅</w:t>
            </w:r>
          </w:p>
        </w:tc>
        <w:tc>
          <w:tcPr>
            <w:tcW w:w="2545"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630mm*585mm*800mm</w:t>
            </w:r>
          </w:p>
        </w:tc>
        <w:tc>
          <w:tcPr>
            <w:tcW w:w="12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60</w:t>
            </w:r>
          </w:p>
        </w:tc>
        <w:tc>
          <w:tcPr>
            <w:tcW w:w="11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把</w:t>
            </w:r>
          </w:p>
        </w:tc>
      </w:tr>
      <w:tr>
        <w:tblPrEx>
          <w:tblCellMar>
            <w:top w:w="0" w:type="dxa"/>
            <w:left w:w="108" w:type="dxa"/>
            <w:bottom w:w="0" w:type="dxa"/>
            <w:right w:w="108" w:type="dxa"/>
          </w:tblCellMar>
        </w:tblPrEx>
        <w:trPr>
          <w:trHeight w:val="285" w:hRule="atLeast"/>
        </w:trPr>
        <w:tc>
          <w:tcPr>
            <w:tcW w:w="855" w:type="dxa"/>
            <w:tcBorders>
              <w:top w:val="nil"/>
              <w:left w:val="single" w:color="auto" w:sz="4" w:space="0"/>
              <w:bottom w:val="single" w:color="auto" w:sz="4" w:space="0"/>
              <w:right w:val="single" w:color="auto" w:sz="4" w:space="0"/>
            </w:tcBorders>
            <w:shd w:val="clear" w:color="auto" w:fill="auto"/>
            <w:vAlign w:val="center"/>
          </w:tcPr>
          <w:p>
            <w:pPr>
              <w:rPr>
                <w:color w:val="auto"/>
              </w:rPr>
            </w:pPr>
            <w:r>
              <w:rPr>
                <w:rFonts w:hint="eastAsia"/>
                <w:color w:val="auto"/>
              </w:rPr>
              <w:t>28</w:t>
            </w:r>
          </w:p>
        </w:tc>
        <w:tc>
          <w:tcPr>
            <w:tcW w:w="26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定制写字白板</w:t>
            </w:r>
          </w:p>
        </w:tc>
        <w:tc>
          <w:tcPr>
            <w:tcW w:w="2545"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4000*1200mm</w:t>
            </w:r>
          </w:p>
        </w:tc>
        <w:tc>
          <w:tcPr>
            <w:tcW w:w="12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4</w:t>
            </w:r>
          </w:p>
        </w:tc>
        <w:tc>
          <w:tcPr>
            <w:tcW w:w="11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组</w:t>
            </w:r>
          </w:p>
        </w:tc>
      </w:tr>
      <w:tr>
        <w:tblPrEx>
          <w:tblCellMar>
            <w:top w:w="0" w:type="dxa"/>
            <w:left w:w="108" w:type="dxa"/>
            <w:bottom w:w="0" w:type="dxa"/>
            <w:right w:w="108" w:type="dxa"/>
          </w:tblCellMar>
        </w:tblPrEx>
        <w:trPr>
          <w:trHeight w:val="285" w:hRule="atLeast"/>
        </w:trPr>
        <w:tc>
          <w:tcPr>
            <w:tcW w:w="855"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rPr>
            </w:pPr>
            <w:r>
              <w:rPr>
                <w:rFonts w:hint="eastAsia"/>
                <w:color w:val="auto"/>
              </w:rPr>
              <w:t>29</w:t>
            </w:r>
          </w:p>
        </w:tc>
        <w:tc>
          <w:tcPr>
            <w:tcW w:w="2620" w:type="dxa"/>
            <w:tcBorders>
              <w:top w:val="single" w:color="auto" w:sz="4" w:space="0"/>
              <w:left w:val="nil"/>
              <w:bottom w:val="single" w:color="auto" w:sz="4" w:space="0"/>
              <w:right w:val="single" w:color="auto" w:sz="4" w:space="0"/>
            </w:tcBorders>
            <w:shd w:val="clear" w:color="auto" w:fill="auto"/>
            <w:noWrap/>
            <w:vAlign w:val="center"/>
          </w:tcPr>
          <w:p>
            <w:pPr>
              <w:rPr>
                <w:color w:val="auto"/>
              </w:rPr>
            </w:pPr>
            <w:r>
              <w:rPr>
                <w:rFonts w:hint="eastAsia"/>
                <w:color w:val="auto"/>
              </w:rPr>
              <w:t>定制展示柜1</w:t>
            </w:r>
          </w:p>
        </w:tc>
        <w:tc>
          <w:tcPr>
            <w:tcW w:w="2545" w:type="dxa"/>
            <w:tcBorders>
              <w:top w:val="single" w:color="auto" w:sz="4" w:space="0"/>
              <w:left w:val="nil"/>
              <w:bottom w:val="single" w:color="auto" w:sz="4" w:space="0"/>
              <w:right w:val="single" w:color="auto" w:sz="4" w:space="0"/>
            </w:tcBorders>
            <w:shd w:val="clear" w:color="auto" w:fill="auto"/>
            <w:noWrap/>
            <w:vAlign w:val="center"/>
          </w:tcPr>
          <w:p>
            <w:pPr>
              <w:rPr>
                <w:color w:val="auto"/>
              </w:rPr>
            </w:pPr>
            <w:r>
              <w:rPr>
                <w:rFonts w:hint="eastAsia"/>
                <w:color w:val="auto"/>
              </w:rPr>
              <w:t>3030*695*2720mm</w:t>
            </w:r>
          </w:p>
        </w:tc>
        <w:tc>
          <w:tcPr>
            <w:tcW w:w="1220" w:type="dxa"/>
            <w:tcBorders>
              <w:top w:val="single" w:color="auto" w:sz="4" w:space="0"/>
              <w:left w:val="nil"/>
              <w:bottom w:val="single" w:color="auto" w:sz="4" w:space="0"/>
              <w:right w:val="single" w:color="auto" w:sz="4" w:space="0"/>
            </w:tcBorders>
            <w:shd w:val="clear" w:color="auto" w:fill="auto"/>
            <w:noWrap/>
            <w:vAlign w:val="center"/>
          </w:tcPr>
          <w:p>
            <w:pPr>
              <w:rPr>
                <w:color w:val="auto"/>
              </w:rPr>
            </w:pPr>
            <w:r>
              <w:rPr>
                <w:rFonts w:hint="eastAsia"/>
                <w:color w:val="auto"/>
              </w:rPr>
              <w:t>2</w:t>
            </w:r>
          </w:p>
        </w:tc>
        <w:tc>
          <w:tcPr>
            <w:tcW w:w="1120" w:type="dxa"/>
            <w:tcBorders>
              <w:top w:val="single" w:color="auto" w:sz="4" w:space="0"/>
              <w:left w:val="nil"/>
              <w:bottom w:val="single" w:color="auto" w:sz="4" w:space="0"/>
              <w:right w:val="single" w:color="auto" w:sz="4" w:space="0"/>
            </w:tcBorders>
            <w:shd w:val="clear" w:color="auto" w:fill="auto"/>
            <w:noWrap/>
            <w:vAlign w:val="center"/>
          </w:tcPr>
          <w:p>
            <w:pPr>
              <w:rPr>
                <w:color w:val="auto"/>
              </w:rPr>
            </w:pPr>
            <w:r>
              <w:rPr>
                <w:rFonts w:hint="eastAsia"/>
                <w:color w:val="auto"/>
              </w:rPr>
              <w:t>组</w:t>
            </w:r>
          </w:p>
        </w:tc>
      </w:tr>
      <w:tr>
        <w:tblPrEx>
          <w:tblCellMar>
            <w:top w:w="0" w:type="dxa"/>
            <w:left w:w="108" w:type="dxa"/>
            <w:bottom w:w="0" w:type="dxa"/>
            <w:right w:w="108" w:type="dxa"/>
          </w:tblCellMar>
        </w:tblPrEx>
        <w:trPr>
          <w:trHeight w:val="285" w:hRule="atLeast"/>
        </w:trPr>
        <w:tc>
          <w:tcPr>
            <w:tcW w:w="855" w:type="dxa"/>
            <w:tcBorders>
              <w:top w:val="nil"/>
              <w:left w:val="single" w:color="auto" w:sz="4" w:space="0"/>
              <w:bottom w:val="single" w:color="auto" w:sz="4" w:space="0"/>
              <w:right w:val="single" w:color="auto" w:sz="4" w:space="0"/>
            </w:tcBorders>
            <w:shd w:val="clear" w:color="auto" w:fill="auto"/>
            <w:vAlign w:val="center"/>
          </w:tcPr>
          <w:p>
            <w:pPr>
              <w:rPr>
                <w:color w:val="auto"/>
              </w:rPr>
            </w:pPr>
            <w:r>
              <w:rPr>
                <w:rFonts w:hint="eastAsia"/>
                <w:color w:val="auto"/>
              </w:rPr>
              <w:t>30</w:t>
            </w:r>
          </w:p>
        </w:tc>
        <w:tc>
          <w:tcPr>
            <w:tcW w:w="2620" w:type="dxa"/>
            <w:tcBorders>
              <w:top w:val="single" w:color="auto" w:sz="4" w:space="0"/>
              <w:left w:val="nil"/>
              <w:bottom w:val="single" w:color="auto" w:sz="4" w:space="0"/>
              <w:right w:val="single" w:color="auto" w:sz="4" w:space="0"/>
            </w:tcBorders>
            <w:shd w:val="clear" w:color="auto" w:fill="auto"/>
            <w:noWrap/>
            <w:vAlign w:val="center"/>
          </w:tcPr>
          <w:p>
            <w:pPr>
              <w:rPr>
                <w:color w:val="auto"/>
              </w:rPr>
            </w:pPr>
            <w:r>
              <w:rPr>
                <w:rFonts w:hint="eastAsia"/>
                <w:color w:val="auto"/>
              </w:rPr>
              <w:t>定制展示柜2</w:t>
            </w:r>
          </w:p>
        </w:tc>
        <w:tc>
          <w:tcPr>
            <w:tcW w:w="2545" w:type="dxa"/>
            <w:tcBorders>
              <w:top w:val="nil"/>
              <w:left w:val="nil"/>
              <w:bottom w:val="single" w:color="auto" w:sz="4" w:space="0"/>
              <w:right w:val="single" w:color="auto" w:sz="4" w:space="0"/>
            </w:tcBorders>
            <w:shd w:val="clear" w:color="auto" w:fill="auto"/>
            <w:noWrap/>
            <w:vAlign w:val="center"/>
          </w:tcPr>
          <w:p>
            <w:pPr>
              <w:rPr>
                <w:color w:val="auto"/>
              </w:rPr>
            </w:pPr>
            <w:r>
              <w:rPr>
                <w:color w:val="auto"/>
              </w:rPr>
              <w:t>4790*505*2930</w:t>
            </w:r>
            <w:r>
              <w:rPr>
                <w:rFonts w:hint="eastAsia"/>
                <w:color w:val="auto"/>
              </w:rPr>
              <w:t>mm</w:t>
            </w:r>
          </w:p>
        </w:tc>
        <w:tc>
          <w:tcPr>
            <w:tcW w:w="12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1</w:t>
            </w:r>
          </w:p>
        </w:tc>
        <w:tc>
          <w:tcPr>
            <w:tcW w:w="11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组</w:t>
            </w:r>
          </w:p>
        </w:tc>
      </w:tr>
      <w:tr>
        <w:tblPrEx>
          <w:tblCellMar>
            <w:top w:w="0" w:type="dxa"/>
            <w:left w:w="108" w:type="dxa"/>
            <w:bottom w:w="0" w:type="dxa"/>
            <w:right w:w="108" w:type="dxa"/>
          </w:tblCellMar>
        </w:tblPrEx>
        <w:trPr>
          <w:trHeight w:val="285" w:hRule="atLeast"/>
        </w:trPr>
        <w:tc>
          <w:tcPr>
            <w:tcW w:w="855" w:type="dxa"/>
            <w:tcBorders>
              <w:top w:val="nil"/>
              <w:left w:val="single" w:color="auto" w:sz="4" w:space="0"/>
              <w:bottom w:val="single" w:color="auto" w:sz="4" w:space="0"/>
              <w:right w:val="single" w:color="auto" w:sz="4" w:space="0"/>
            </w:tcBorders>
            <w:shd w:val="clear" w:color="auto" w:fill="auto"/>
            <w:vAlign w:val="center"/>
          </w:tcPr>
          <w:p>
            <w:pPr>
              <w:rPr>
                <w:color w:val="auto"/>
              </w:rPr>
            </w:pPr>
            <w:r>
              <w:rPr>
                <w:rFonts w:hint="eastAsia"/>
                <w:color w:val="auto"/>
              </w:rPr>
              <w:t>31</w:t>
            </w:r>
          </w:p>
        </w:tc>
        <w:tc>
          <w:tcPr>
            <w:tcW w:w="26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中柜</w:t>
            </w:r>
          </w:p>
        </w:tc>
        <w:tc>
          <w:tcPr>
            <w:tcW w:w="2545"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1140*505*1100mm</w:t>
            </w:r>
          </w:p>
        </w:tc>
        <w:tc>
          <w:tcPr>
            <w:tcW w:w="12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1</w:t>
            </w:r>
          </w:p>
        </w:tc>
        <w:tc>
          <w:tcPr>
            <w:tcW w:w="11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组</w:t>
            </w:r>
          </w:p>
        </w:tc>
      </w:tr>
      <w:tr>
        <w:tblPrEx>
          <w:tblCellMar>
            <w:top w:w="0" w:type="dxa"/>
            <w:left w:w="108" w:type="dxa"/>
            <w:bottom w:w="0" w:type="dxa"/>
            <w:right w:w="108" w:type="dxa"/>
          </w:tblCellMar>
        </w:tblPrEx>
        <w:trPr>
          <w:trHeight w:val="285" w:hRule="atLeast"/>
        </w:trPr>
        <w:tc>
          <w:tcPr>
            <w:tcW w:w="855" w:type="dxa"/>
            <w:tcBorders>
              <w:top w:val="nil"/>
              <w:left w:val="single" w:color="auto" w:sz="4" w:space="0"/>
              <w:bottom w:val="single" w:color="auto" w:sz="4" w:space="0"/>
              <w:right w:val="single" w:color="auto" w:sz="4" w:space="0"/>
            </w:tcBorders>
            <w:shd w:val="clear" w:color="auto" w:fill="auto"/>
            <w:vAlign w:val="center"/>
          </w:tcPr>
          <w:p>
            <w:pPr>
              <w:rPr>
                <w:color w:val="auto"/>
              </w:rPr>
            </w:pPr>
            <w:r>
              <w:rPr>
                <w:rFonts w:hint="eastAsia"/>
                <w:color w:val="auto"/>
              </w:rPr>
              <w:t>32</w:t>
            </w:r>
          </w:p>
        </w:tc>
        <w:tc>
          <w:tcPr>
            <w:tcW w:w="26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多功能长椅</w:t>
            </w:r>
          </w:p>
        </w:tc>
        <w:tc>
          <w:tcPr>
            <w:tcW w:w="2545"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2200*900*910mm</w:t>
            </w:r>
          </w:p>
        </w:tc>
        <w:tc>
          <w:tcPr>
            <w:tcW w:w="12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2</w:t>
            </w:r>
          </w:p>
        </w:tc>
        <w:tc>
          <w:tcPr>
            <w:tcW w:w="11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张</w:t>
            </w:r>
          </w:p>
        </w:tc>
      </w:tr>
      <w:tr>
        <w:tblPrEx>
          <w:tblCellMar>
            <w:top w:w="0" w:type="dxa"/>
            <w:left w:w="108" w:type="dxa"/>
            <w:bottom w:w="0" w:type="dxa"/>
            <w:right w:w="108" w:type="dxa"/>
          </w:tblCellMar>
        </w:tblPrEx>
        <w:trPr>
          <w:trHeight w:val="285" w:hRule="atLeast"/>
        </w:trPr>
        <w:tc>
          <w:tcPr>
            <w:tcW w:w="855" w:type="dxa"/>
            <w:tcBorders>
              <w:top w:val="nil"/>
              <w:left w:val="single" w:color="auto" w:sz="4" w:space="0"/>
              <w:bottom w:val="single" w:color="auto" w:sz="4" w:space="0"/>
              <w:right w:val="single" w:color="auto" w:sz="4" w:space="0"/>
            </w:tcBorders>
            <w:shd w:val="clear" w:color="auto" w:fill="auto"/>
            <w:vAlign w:val="center"/>
          </w:tcPr>
          <w:p>
            <w:pPr>
              <w:rPr>
                <w:color w:val="auto"/>
              </w:rPr>
            </w:pPr>
            <w:r>
              <w:rPr>
                <w:rFonts w:hint="eastAsia"/>
                <w:color w:val="auto"/>
              </w:rPr>
              <w:t>3</w:t>
            </w:r>
            <w:r>
              <w:rPr>
                <w:color w:val="auto"/>
              </w:rPr>
              <w:t>3</w:t>
            </w:r>
          </w:p>
        </w:tc>
        <w:tc>
          <w:tcPr>
            <w:tcW w:w="26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多功能单人</w:t>
            </w:r>
            <w:r>
              <w:rPr>
                <w:color w:val="auto"/>
              </w:rPr>
              <w:t>椅</w:t>
            </w:r>
          </w:p>
        </w:tc>
        <w:tc>
          <w:tcPr>
            <w:tcW w:w="2545"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850*830*1040mm</w:t>
            </w:r>
          </w:p>
        </w:tc>
        <w:tc>
          <w:tcPr>
            <w:tcW w:w="12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2</w:t>
            </w:r>
          </w:p>
        </w:tc>
        <w:tc>
          <w:tcPr>
            <w:tcW w:w="11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张</w:t>
            </w:r>
          </w:p>
        </w:tc>
      </w:tr>
      <w:tr>
        <w:tblPrEx>
          <w:tblCellMar>
            <w:top w:w="0" w:type="dxa"/>
            <w:left w:w="108" w:type="dxa"/>
            <w:bottom w:w="0" w:type="dxa"/>
            <w:right w:w="108" w:type="dxa"/>
          </w:tblCellMar>
        </w:tblPrEx>
        <w:trPr>
          <w:trHeight w:val="285" w:hRule="atLeast"/>
        </w:trPr>
        <w:tc>
          <w:tcPr>
            <w:tcW w:w="855" w:type="dxa"/>
            <w:tcBorders>
              <w:top w:val="nil"/>
              <w:left w:val="single" w:color="auto" w:sz="4" w:space="0"/>
              <w:bottom w:val="single" w:color="auto" w:sz="4" w:space="0"/>
              <w:right w:val="single" w:color="auto" w:sz="4" w:space="0"/>
            </w:tcBorders>
            <w:shd w:val="clear" w:color="auto" w:fill="auto"/>
            <w:vAlign w:val="center"/>
          </w:tcPr>
          <w:p>
            <w:pPr>
              <w:rPr>
                <w:color w:val="auto"/>
              </w:rPr>
            </w:pPr>
            <w:r>
              <w:rPr>
                <w:rFonts w:hint="eastAsia"/>
                <w:color w:val="auto"/>
              </w:rPr>
              <w:t>34</w:t>
            </w:r>
          </w:p>
        </w:tc>
        <w:tc>
          <w:tcPr>
            <w:tcW w:w="2620" w:type="dxa"/>
            <w:tcBorders>
              <w:top w:val="nil"/>
              <w:left w:val="nil"/>
              <w:bottom w:val="single" w:color="auto" w:sz="4" w:space="0"/>
              <w:right w:val="single" w:color="auto" w:sz="4" w:space="0"/>
            </w:tcBorders>
            <w:shd w:val="clear" w:color="auto" w:fill="auto"/>
            <w:noWrap/>
            <w:vAlign w:val="center"/>
          </w:tcPr>
          <w:p>
            <w:pPr>
              <w:rPr>
                <w:color w:val="auto"/>
              </w:rPr>
            </w:pPr>
            <w:r>
              <w:rPr>
                <w:color w:val="auto"/>
              </w:rPr>
              <w:t>L屏风工位</w:t>
            </w:r>
          </w:p>
        </w:tc>
        <w:tc>
          <w:tcPr>
            <w:tcW w:w="2545"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1400*1400*1200mm</w:t>
            </w:r>
          </w:p>
        </w:tc>
        <w:tc>
          <w:tcPr>
            <w:tcW w:w="12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2</w:t>
            </w:r>
          </w:p>
        </w:tc>
        <w:tc>
          <w:tcPr>
            <w:tcW w:w="11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组</w:t>
            </w:r>
          </w:p>
        </w:tc>
      </w:tr>
      <w:tr>
        <w:tblPrEx>
          <w:tblCellMar>
            <w:top w:w="0" w:type="dxa"/>
            <w:left w:w="108" w:type="dxa"/>
            <w:bottom w:w="0" w:type="dxa"/>
            <w:right w:w="108" w:type="dxa"/>
          </w:tblCellMar>
        </w:tblPrEx>
        <w:trPr>
          <w:trHeight w:val="285" w:hRule="atLeast"/>
        </w:trPr>
        <w:tc>
          <w:tcPr>
            <w:tcW w:w="855" w:type="dxa"/>
            <w:tcBorders>
              <w:top w:val="nil"/>
              <w:left w:val="single" w:color="auto" w:sz="4" w:space="0"/>
              <w:bottom w:val="single" w:color="auto" w:sz="4" w:space="0"/>
              <w:right w:val="single" w:color="auto" w:sz="4" w:space="0"/>
            </w:tcBorders>
            <w:shd w:val="clear" w:color="auto" w:fill="auto"/>
            <w:vAlign w:val="center"/>
          </w:tcPr>
          <w:p>
            <w:pPr>
              <w:rPr>
                <w:color w:val="auto"/>
              </w:rPr>
            </w:pPr>
            <w:r>
              <w:rPr>
                <w:rFonts w:hint="eastAsia"/>
                <w:color w:val="auto"/>
              </w:rPr>
              <w:t>35</w:t>
            </w:r>
          </w:p>
        </w:tc>
        <w:tc>
          <w:tcPr>
            <w:tcW w:w="26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钢柜</w:t>
            </w:r>
          </w:p>
        </w:tc>
        <w:tc>
          <w:tcPr>
            <w:tcW w:w="2545"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900*400*1840mm</w:t>
            </w:r>
          </w:p>
        </w:tc>
        <w:tc>
          <w:tcPr>
            <w:tcW w:w="12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2</w:t>
            </w:r>
          </w:p>
        </w:tc>
        <w:tc>
          <w:tcPr>
            <w:tcW w:w="112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组</w:t>
            </w:r>
          </w:p>
        </w:tc>
      </w:tr>
    </w:tbl>
    <w:p>
      <w:pPr>
        <w:rPr>
          <w:color w:val="auto"/>
        </w:rPr>
      </w:pPr>
    </w:p>
    <w:p>
      <w:pPr>
        <w:pStyle w:val="8"/>
        <w:spacing w:line="360" w:lineRule="auto"/>
        <w:ind w:firstLine="0" w:firstLineChars="0"/>
        <w:rPr>
          <w:rFonts w:hint="eastAsia"/>
          <w:color w:val="auto"/>
          <w:lang w:eastAsia="zh-CN"/>
        </w:rPr>
      </w:pPr>
      <w:r>
        <w:rPr>
          <w:rFonts w:hint="eastAsia"/>
          <w:color w:val="auto"/>
          <w:lang w:eastAsia="zh-CN"/>
        </w:rPr>
        <w:t>注：</w:t>
      </w:r>
    </w:p>
    <w:p>
      <w:pPr>
        <w:pStyle w:val="8"/>
        <w:spacing w:line="360" w:lineRule="auto"/>
        <w:ind w:firstLine="420" w:firstLineChars="200"/>
        <w:rPr>
          <w:rFonts w:hint="eastAsia" w:eastAsia="宋体"/>
          <w:color w:val="auto"/>
          <w:lang w:eastAsia="zh-CN"/>
        </w:rPr>
      </w:pPr>
      <w:r>
        <w:rPr>
          <w:rFonts w:hint="eastAsia"/>
          <w:color w:val="auto"/>
          <w:lang w:val="en-US" w:eastAsia="zh-CN"/>
        </w:rPr>
        <w:t>1、</w:t>
      </w:r>
      <w:r>
        <w:rPr>
          <w:rFonts w:hint="eastAsia"/>
          <w:color w:val="auto"/>
        </w:rPr>
        <w:t>投标人应按</w:t>
      </w:r>
      <w:r>
        <w:rPr>
          <w:rFonts w:hint="eastAsia"/>
          <w:color w:val="auto"/>
          <w:lang w:eastAsia="zh-CN"/>
        </w:rPr>
        <w:t>评分办法中的</w:t>
      </w:r>
      <w:r>
        <w:rPr>
          <w:rFonts w:hint="eastAsia"/>
          <w:color w:val="auto"/>
        </w:rPr>
        <w:t>要求提供主要原材料</w:t>
      </w:r>
      <w:r>
        <w:rPr>
          <w:rFonts w:hint="eastAsia"/>
          <w:color w:val="auto"/>
          <w:lang w:eastAsia="zh-CN"/>
        </w:rPr>
        <w:t>及成品的检测报告，中标后应在</w:t>
      </w:r>
      <w:r>
        <w:rPr>
          <w:rFonts w:hint="eastAsia"/>
          <w:color w:val="auto"/>
        </w:rPr>
        <w:t>正式验收前，采购人随机抽取一件家具，由中标供应商委托第三方（含CMA认证）进行质量和环保相关检测</w:t>
      </w:r>
      <w:r>
        <w:rPr>
          <w:rFonts w:hint="eastAsia"/>
          <w:color w:val="auto"/>
          <w:lang w:eastAsia="zh-CN"/>
        </w:rPr>
        <w:t>，除随机抽取的家具外，其他产品需随附历史成品的合格检测报告。</w:t>
      </w:r>
    </w:p>
    <w:p>
      <w:pPr>
        <w:spacing w:line="360" w:lineRule="auto"/>
        <w:ind w:firstLine="420" w:firstLineChars="200"/>
        <w:rPr>
          <w:rFonts w:hint="eastAsia"/>
          <w:color w:val="auto"/>
          <w:lang w:eastAsia="zh-CN"/>
        </w:rPr>
      </w:pPr>
      <w:r>
        <w:rPr>
          <w:rFonts w:hint="eastAsia"/>
          <w:color w:val="auto"/>
          <w:lang w:val="en-US" w:eastAsia="zh-CN"/>
        </w:rPr>
        <w:t>2、各原材料及成品应满足</w:t>
      </w:r>
      <w:r>
        <w:rPr>
          <w:rFonts w:hint="eastAsia"/>
          <w:color w:val="auto"/>
          <w:lang w:eastAsia="zh-CN"/>
        </w:rPr>
        <w:t>《</w:t>
      </w:r>
      <w:r>
        <w:rPr>
          <w:rFonts w:hint="eastAsia" w:eastAsia="宋体"/>
          <w:color w:val="auto"/>
          <w:lang w:eastAsia="zh-CN"/>
        </w:rPr>
        <w:t>附件2：原材料及成品质量要求</w:t>
      </w:r>
      <w:r>
        <w:rPr>
          <w:rFonts w:hint="eastAsia"/>
          <w:color w:val="auto"/>
          <w:lang w:eastAsia="zh-CN"/>
        </w:rPr>
        <w:t>》。</w:t>
      </w:r>
    </w:p>
    <w:p>
      <w:pPr>
        <w:spacing w:line="360" w:lineRule="auto"/>
        <w:ind w:firstLine="420" w:firstLineChars="200"/>
        <w:rPr>
          <w:rFonts w:hint="default"/>
          <w:lang w:val="en-US" w:eastAsia="zh-CN"/>
        </w:rPr>
      </w:pPr>
      <w:r>
        <w:rPr>
          <w:rFonts w:hint="eastAsia"/>
          <w:color w:val="auto"/>
          <w:lang w:val="en-US" w:eastAsia="zh-CN"/>
        </w:rPr>
        <w:t>3、具体技术参数要求详见附件1《金海路校区学生宿舍家具项目招标需求表》。</w:t>
      </w:r>
    </w:p>
    <w:p>
      <w:pPr>
        <w:rPr>
          <w:rFonts w:hint="eastAsia"/>
          <w:color w:val="auto"/>
          <w:lang w:eastAsia="zh-CN"/>
        </w:rPr>
      </w:pPr>
      <w:r>
        <w:rPr>
          <w:rFonts w:hint="eastAsia"/>
          <w:color w:val="auto"/>
          <w:lang w:eastAsia="zh-CN"/>
        </w:rPr>
        <w:br w:type="page"/>
      </w:r>
    </w:p>
    <w:p>
      <w:pPr>
        <w:pStyle w:val="2"/>
        <w:rPr>
          <w:rFonts w:hint="eastAsia"/>
          <w:color w:val="auto"/>
          <w:lang w:eastAsia="zh-CN"/>
        </w:rPr>
      </w:pPr>
    </w:p>
    <w:p>
      <w:pPr>
        <w:spacing w:line="360" w:lineRule="auto"/>
        <w:outlineLvl w:val="0"/>
        <w:rPr>
          <w:rFonts w:hint="eastAsia"/>
          <w:b/>
          <w:bCs/>
          <w:color w:val="auto"/>
          <w:sz w:val="28"/>
          <w:szCs w:val="28"/>
        </w:rPr>
      </w:pPr>
      <w:r>
        <w:rPr>
          <w:rFonts w:hint="eastAsia" w:ascii="宋体" w:hAnsi="宋体" w:eastAsia="宋体" w:cs="宋体"/>
          <w:b/>
          <w:bCs/>
          <w:color w:val="auto"/>
          <w:sz w:val="28"/>
          <w:szCs w:val="28"/>
          <w:lang w:eastAsia="zh-CN"/>
        </w:rPr>
        <w:t>四</w:t>
      </w:r>
      <w:r>
        <w:rPr>
          <w:rFonts w:hint="eastAsia"/>
          <w:b/>
          <w:bCs/>
          <w:color w:val="auto"/>
          <w:sz w:val="28"/>
          <w:szCs w:val="28"/>
        </w:rPr>
        <w:t>、</w:t>
      </w:r>
      <w:r>
        <w:rPr>
          <w:rFonts w:hint="eastAsia"/>
          <w:b/>
          <w:bCs/>
          <w:color w:val="auto"/>
          <w:sz w:val="28"/>
          <w:szCs w:val="28"/>
          <w:lang w:eastAsia="zh-CN"/>
        </w:rPr>
        <w:t>样品要求</w:t>
      </w:r>
    </w:p>
    <w:tbl>
      <w:tblPr>
        <w:tblStyle w:val="17"/>
        <w:tblW w:w="8980" w:type="dxa"/>
        <w:jc w:val="center"/>
        <w:tblLayout w:type="fixed"/>
        <w:tblCellMar>
          <w:top w:w="0" w:type="dxa"/>
          <w:left w:w="108" w:type="dxa"/>
          <w:bottom w:w="0" w:type="dxa"/>
          <w:right w:w="108" w:type="dxa"/>
        </w:tblCellMar>
      </w:tblPr>
      <w:tblGrid>
        <w:gridCol w:w="775"/>
        <w:gridCol w:w="2985"/>
        <w:gridCol w:w="1755"/>
        <w:gridCol w:w="960"/>
        <w:gridCol w:w="2505"/>
      </w:tblGrid>
      <w:tr>
        <w:tblPrEx>
          <w:tblCellMar>
            <w:top w:w="0" w:type="dxa"/>
            <w:left w:w="108" w:type="dxa"/>
            <w:bottom w:w="0" w:type="dxa"/>
            <w:right w:w="108" w:type="dxa"/>
          </w:tblCellMar>
        </w:tblPrEx>
        <w:trPr>
          <w:trHeight w:val="901" w:hRule="atLeast"/>
          <w:jc w:val="center"/>
        </w:trPr>
        <w:tc>
          <w:tcPr>
            <w:tcW w:w="775"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color w:val="auto"/>
              </w:rPr>
            </w:pPr>
            <w:r>
              <w:rPr>
                <w:rFonts w:hint="eastAsia"/>
                <w:color w:val="auto"/>
              </w:rPr>
              <w:t>序号</w:t>
            </w:r>
          </w:p>
        </w:tc>
        <w:tc>
          <w:tcPr>
            <w:tcW w:w="2985" w:type="dxa"/>
            <w:tcBorders>
              <w:top w:val="single" w:color="auto" w:sz="4" w:space="0"/>
              <w:left w:val="nil"/>
              <w:bottom w:val="single" w:color="auto" w:sz="4" w:space="0"/>
              <w:right w:val="single" w:color="auto" w:sz="4" w:space="0"/>
            </w:tcBorders>
            <w:shd w:val="clear" w:color="auto" w:fill="auto"/>
            <w:noWrap/>
            <w:vAlign w:val="center"/>
          </w:tcPr>
          <w:p>
            <w:pPr>
              <w:rPr>
                <w:color w:val="auto"/>
              </w:rPr>
            </w:pPr>
            <w:r>
              <w:rPr>
                <w:rFonts w:hint="eastAsia"/>
                <w:color w:val="auto"/>
              </w:rPr>
              <w:t>家具名称</w:t>
            </w:r>
          </w:p>
        </w:tc>
        <w:tc>
          <w:tcPr>
            <w:tcW w:w="1755" w:type="dxa"/>
            <w:tcBorders>
              <w:top w:val="single" w:color="auto" w:sz="4" w:space="0"/>
              <w:left w:val="nil"/>
              <w:bottom w:val="single" w:color="auto" w:sz="4" w:space="0"/>
              <w:right w:val="single" w:color="auto" w:sz="4" w:space="0"/>
            </w:tcBorders>
            <w:shd w:val="clear" w:color="auto" w:fill="auto"/>
            <w:noWrap/>
            <w:vAlign w:val="center"/>
          </w:tcPr>
          <w:p>
            <w:pPr>
              <w:rPr>
                <w:color w:val="auto"/>
              </w:rPr>
            </w:pPr>
            <w:r>
              <w:rPr>
                <w:rFonts w:hint="eastAsia"/>
                <w:color w:val="auto"/>
              </w:rPr>
              <w:t>出样数量</w:t>
            </w:r>
          </w:p>
        </w:tc>
        <w:tc>
          <w:tcPr>
            <w:tcW w:w="960" w:type="dxa"/>
            <w:tcBorders>
              <w:top w:val="single" w:color="auto" w:sz="4" w:space="0"/>
              <w:left w:val="nil"/>
              <w:bottom w:val="single" w:color="auto" w:sz="4" w:space="0"/>
              <w:right w:val="single" w:color="auto" w:sz="4" w:space="0"/>
            </w:tcBorders>
            <w:shd w:val="clear" w:color="auto" w:fill="auto"/>
            <w:noWrap/>
            <w:vAlign w:val="center"/>
          </w:tcPr>
          <w:p>
            <w:pPr>
              <w:rPr>
                <w:color w:val="auto"/>
              </w:rPr>
            </w:pPr>
            <w:r>
              <w:rPr>
                <w:rFonts w:hint="eastAsia"/>
                <w:color w:val="auto"/>
              </w:rPr>
              <w:t>单位</w:t>
            </w:r>
          </w:p>
        </w:tc>
        <w:tc>
          <w:tcPr>
            <w:tcW w:w="2505" w:type="dxa"/>
            <w:tcBorders>
              <w:top w:val="single" w:color="auto" w:sz="4" w:space="0"/>
              <w:left w:val="nil"/>
              <w:bottom w:val="single" w:color="auto" w:sz="4" w:space="0"/>
              <w:right w:val="single" w:color="auto" w:sz="4" w:space="0"/>
            </w:tcBorders>
            <w:shd w:val="clear" w:color="auto" w:fill="auto"/>
            <w:noWrap/>
            <w:vAlign w:val="center"/>
          </w:tcPr>
          <w:p>
            <w:pPr>
              <w:rPr>
                <w:color w:val="auto"/>
              </w:rPr>
            </w:pPr>
            <w:r>
              <w:rPr>
                <w:rFonts w:hint="eastAsia"/>
                <w:color w:val="auto"/>
              </w:rPr>
              <w:t>实样制作要求</w:t>
            </w:r>
          </w:p>
        </w:tc>
      </w:tr>
      <w:tr>
        <w:tblPrEx>
          <w:tblCellMar>
            <w:top w:w="0" w:type="dxa"/>
            <w:left w:w="108" w:type="dxa"/>
            <w:bottom w:w="0" w:type="dxa"/>
            <w:right w:w="108" w:type="dxa"/>
          </w:tblCellMar>
        </w:tblPrEx>
        <w:trPr>
          <w:trHeight w:val="901" w:hRule="atLeast"/>
          <w:jc w:val="center"/>
        </w:trPr>
        <w:tc>
          <w:tcPr>
            <w:tcW w:w="775" w:type="dxa"/>
            <w:tcBorders>
              <w:top w:val="nil"/>
              <w:left w:val="single" w:color="auto" w:sz="4" w:space="0"/>
              <w:bottom w:val="single" w:color="auto" w:sz="4" w:space="0"/>
              <w:right w:val="single" w:color="auto" w:sz="4" w:space="0"/>
            </w:tcBorders>
            <w:shd w:val="clear" w:color="auto" w:fill="auto"/>
            <w:noWrap/>
            <w:vAlign w:val="center"/>
          </w:tcPr>
          <w:p>
            <w:pPr>
              <w:rPr>
                <w:color w:val="auto"/>
              </w:rPr>
            </w:pPr>
            <w:r>
              <w:rPr>
                <w:rFonts w:hint="eastAsia"/>
                <w:color w:val="auto"/>
              </w:rPr>
              <w:t>1</w:t>
            </w:r>
          </w:p>
        </w:tc>
        <w:tc>
          <w:tcPr>
            <w:tcW w:w="2985"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双人组合床</w:t>
            </w:r>
          </w:p>
        </w:tc>
        <w:tc>
          <w:tcPr>
            <w:tcW w:w="1755"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1</w:t>
            </w:r>
          </w:p>
        </w:tc>
        <w:tc>
          <w:tcPr>
            <w:tcW w:w="96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套</w:t>
            </w:r>
          </w:p>
        </w:tc>
        <w:tc>
          <w:tcPr>
            <w:tcW w:w="2505"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产品材质与技术要求见附件1。</w:t>
            </w:r>
          </w:p>
        </w:tc>
      </w:tr>
      <w:tr>
        <w:tblPrEx>
          <w:tblCellMar>
            <w:top w:w="0" w:type="dxa"/>
            <w:left w:w="108" w:type="dxa"/>
            <w:bottom w:w="0" w:type="dxa"/>
            <w:right w:w="108" w:type="dxa"/>
          </w:tblCellMar>
        </w:tblPrEx>
        <w:trPr>
          <w:trHeight w:val="901" w:hRule="atLeast"/>
          <w:jc w:val="center"/>
        </w:trPr>
        <w:tc>
          <w:tcPr>
            <w:tcW w:w="775" w:type="dxa"/>
            <w:tcBorders>
              <w:top w:val="nil"/>
              <w:left w:val="single" w:color="auto" w:sz="4" w:space="0"/>
              <w:bottom w:val="nil"/>
              <w:right w:val="single" w:color="auto" w:sz="4" w:space="0"/>
            </w:tcBorders>
            <w:shd w:val="clear" w:color="auto" w:fill="auto"/>
            <w:noWrap/>
            <w:vAlign w:val="center"/>
          </w:tcPr>
          <w:p>
            <w:pPr>
              <w:rPr>
                <w:color w:val="auto"/>
              </w:rPr>
            </w:pPr>
            <w:r>
              <w:rPr>
                <w:rFonts w:hint="eastAsia"/>
                <w:color w:val="auto"/>
              </w:rPr>
              <w:t>2</w:t>
            </w:r>
          </w:p>
        </w:tc>
        <w:tc>
          <w:tcPr>
            <w:tcW w:w="2985" w:type="dxa"/>
            <w:tcBorders>
              <w:top w:val="nil"/>
              <w:left w:val="nil"/>
              <w:bottom w:val="nil"/>
              <w:right w:val="single" w:color="auto" w:sz="4" w:space="0"/>
            </w:tcBorders>
            <w:shd w:val="clear" w:color="auto" w:fill="auto"/>
            <w:noWrap/>
            <w:vAlign w:val="center"/>
          </w:tcPr>
          <w:p>
            <w:pPr>
              <w:rPr>
                <w:color w:val="auto"/>
              </w:rPr>
            </w:pPr>
            <w:r>
              <w:rPr>
                <w:rFonts w:hint="eastAsia"/>
                <w:color w:val="auto"/>
              </w:rPr>
              <w:t>床下组合学习桌</w:t>
            </w:r>
          </w:p>
        </w:tc>
        <w:tc>
          <w:tcPr>
            <w:tcW w:w="1755" w:type="dxa"/>
            <w:tcBorders>
              <w:top w:val="nil"/>
              <w:left w:val="nil"/>
              <w:bottom w:val="nil"/>
              <w:right w:val="single" w:color="auto" w:sz="4" w:space="0"/>
            </w:tcBorders>
            <w:shd w:val="clear" w:color="auto" w:fill="auto"/>
            <w:noWrap/>
            <w:vAlign w:val="center"/>
          </w:tcPr>
          <w:p>
            <w:pPr>
              <w:rPr>
                <w:color w:val="auto"/>
              </w:rPr>
            </w:pPr>
            <w:r>
              <w:rPr>
                <w:rFonts w:hint="eastAsia"/>
                <w:color w:val="auto"/>
              </w:rPr>
              <w:t>1</w:t>
            </w:r>
          </w:p>
        </w:tc>
        <w:tc>
          <w:tcPr>
            <w:tcW w:w="960" w:type="dxa"/>
            <w:tcBorders>
              <w:top w:val="nil"/>
              <w:left w:val="nil"/>
              <w:bottom w:val="nil"/>
              <w:right w:val="single" w:color="auto" w:sz="4" w:space="0"/>
            </w:tcBorders>
            <w:shd w:val="clear" w:color="auto" w:fill="auto"/>
            <w:noWrap/>
            <w:vAlign w:val="center"/>
          </w:tcPr>
          <w:p>
            <w:pPr>
              <w:rPr>
                <w:color w:val="auto"/>
              </w:rPr>
            </w:pPr>
            <w:r>
              <w:rPr>
                <w:rFonts w:hint="eastAsia"/>
                <w:color w:val="auto"/>
              </w:rPr>
              <w:t>套</w:t>
            </w:r>
          </w:p>
        </w:tc>
        <w:tc>
          <w:tcPr>
            <w:tcW w:w="2505" w:type="dxa"/>
            <w:tcBorders>
              <w:top w:val="nil"/>
              <w:left w:val="nil"/>
              <w:bottom w:val="nil"/>
              <w:right w:val="single" w:color="auto" w:sz="4" w:space="0"/>
            </w:tcBorders>
            <w:shd w:val="clear" w:color="auto" w:fill="auto"/>
            <w:noWrap/>
            <w:vAlign w:val="center"/>
          </w:tcPr>
          <w:p>
            <w:pPr>
              <w:rPr>
                <w:color w:val="auto"/>
              </w:rPr>
            </w:pPr>
            <w:r>
              <w:rPr>
                <w:rFonts w:hint="eastAsia"/>
                <w:color w:val="auto"/>
              </w:rPr>
              <w:t>产品材质与技术要求见附件1。</w:t>
            </w:r>
          </w:p>
        </w:tc>
      </w:tr>
      <w:tr>
        <w:tblPrEx>
          <w:tblCellMar>
            <w:top w:w="0" w:type="dxa"/>
            <w:left w:w="108" w:type="dxa"/>
            <w:bottom w:w="0" w:type="dxa"/>
            <w:right w:w="108" w:type="dxa"/>
          </w:tblCellMar>
        </w:tblPrEx>
        <w:trPr>
          <w:trHeight w:val="901" w:hRule="atLeast"/>
          <w:jc w:val="center"/>
        </w:trPr>
        <w:tc>
          <w:tcPr>
            <w:tcW w:w="775" w:type="dxa"/>
            <w:tcBorders>
              <w:top w:val="nil"/>
              <w:left w:val="single" w:color="auto" w:sz="4" w:space="0"/>
              <w:bottom w:val="single" w:color="auto" w:sz="4" w:space="0"/>
              <w:right w:val="single" w:color="auto" w:sz="4" w:space="0"/>
            </w:tcBorders>
            <w:shd w:val="clear" w:color="auto" w:fill="auto"/>
            <w:noWrap/>
            <w:vAlign w:val="center"/>
          </w:tcPr>
          <w:p>
            <w:pPr>
              <w:rPr>
                <w:color w:val="auto"/>
              </w:rPr>
            </w:pPr>
            <w:r>
              <w:rPr>
                <w:rFonts w:hint="eastAsia"/>
                <w:color w:val="auto"/>
              </w:rPr>
              <w:t>3</w:t>
            </w:r>
          </w:p>
        </w:tc>
        <w:tc>
          <w:tcPr>
            <w:tcW w:w="2985"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写字椅</w:t>
            </w:r>
          </w:p>
        </w:tc>
        <w:tc>
          <w:tcPr>
            <w:tcW w:w="1755"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1</w:t>
            </w:r>
          </w:p>
        </w:tc>
        <w:tc>
          <w:tcPr>
            <w:tcW w:w="960"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把</w:t>
            </w:r>
          </w:p>
        </w:tc>
        <w:tc>
          <w:tcPr>
            <w:tcW w:w="2505" w:type="dxa"/>
            <w:tcBorders>
              <w:top w:val="nil"/>
              <w:left w:val="nil"/>
              <w:bottom w:val="single" w:color="auto" w:sz="4" w:space="0"/>
              <w:right w:val="single" w:color="auto" w:sz="4" w:space="0"/>
            </w:tcBorders>
            <w:shd w:val="clear" w:color="auto" w:fill="auto"/>
            <w:noWrap/>
            <w:vAlign w:val="center"/>
          </w:tcPr>
          <w:p>
            <w:pPr>
              <w:rPr>
                <w:color w:val="auto"/>
              </w:rPr>
            </w:pPr>
            <w:r>
              <w:rPr>
                <w:rFonts w:hint="eastAsia"/>
                <w:color w:val="auto"/>
              </w:rPr>
              <w:t>产品材质与技术要求见附件1。</w:t>
            </w:r>
          </w:p>
        </w:tc>
      </w:tr>
    </w:tbl>
    <w:p>
      <w:pPr>
        <w:rPr>
          <w:color w:val="auto"/>
        </w:rPr>
      </w:pPr>
    </w:p>
    <w:p>
      <w:pPr>
        <w:rPr>
          <w:color w:val="auto"/>
        </w:rPr>
      </w:pPr>
      <w:r>
        <w:rPr>
          <w:rFonts w:hint="eastAsia"/>
          <w:color w:val="auto"/>
          <w:lang w:eastAsia="zh-CN"/>
        </w:rPr>
        <w:t>注：送样要求、时间及地点详见招标文件第四章。</w:t>
      </w:r>
      <w:r>
        <w:rPr>
          <w:color w:val="auto"/>
        </w:rPr>
        <w:br w:type="page"/>
      </w:r>
    </w:p>
    <w:p>
      <w:pPr>
        <w:pStyle w:val="2"/>
        <w:rPr>
          <w:color w:val="auto"/>
        </w:rPr>
      </w:pPr>
    </w:p>
    <w:p>
      <w:pPr>
        <w:numPr>
          <w:ins w:id="0" w:author="高际航" w:date="2024-09-30T13:26:07Z"/>
        </w:numPr>
        <w:spacing w:line="360" w:lineRule="auto"/>
        <w:outlineLvl w:val="0"/>
        <w:rPr>
          <w:rFonts w:hint="eastAsia" w:ascii="宋体" w:hAnsi="宋体" w:eastAsia="宋体" w:cs="宋体"/>
          <w:b/>
          <w:bCs/>
          <w:color w:val="auto"/>
          <w:sz w:val="28"/>
          <w:szCs w:val="28"/>
        </w:rPr>
      </w:pPr>
      <w:r>
        <w:rPr>
          <w:rFonts w:hint="eastAsia" w:ascii="宋体" w:hAnsi="宋体" w:eastAsia="宋体" w:cs="宋体"/>
          <w:b/>
          <w:bCs/>
          <w:color w:val="auto"/>
          <w:sz w:val="28"/>
          <w:szCs w:val="28"/>
          <w:lang w:eastAsia="zh-CN"/>
        </w:rPr>
        <w:t>五、</w:t>
      </w:r>
      <w:r>
        <w:rPr>
          <w:rFonts w:hint="eastAsia" w:ascii="宋体" w:hAnsi="宋体" w:eastAsia="宋体" w:cs="宋体"/>
          <w:b/>
          <w:bCs/>
          <w:color w:val="auto"/>
          <w:sz w:val="28"/>
          <w:szCs w:val="28"/>
        </w:rPr>
        <w:t>供货及验收</w:t>
      </w:r>
    </w:p>
    <w:p>
      <w:pPr>
        <w:pStyle w:val="8"/>
        <w:numPr>
          <w:ilvl w:val="-1"/>
          <w:numId w:val="0"/>
        </w:numPr>
        <w:rPr>
          <w:color w:val="auto"/>
        </w:rPr>
      </w:pPr>
    </w:p>
    <w:tbl>
      <w:tblPr>
        <w:tblStyle w:val="31"/>
        <w:tblW w:w="4999"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746"/>
        <w:gridCol w:w="65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4" w:hRule="atLeast"/>
        </w:trPr>
        <w:tc>
          <w:tcPr>
            <w:tcW w:w="1051" w:type="pct"/>
          </w:tcPr>
          <w:p>
            <w:pPr>
              <w:pStyle w:val="8"/>
              <w:numPr>
                <w:ilvl w:val="-1"/>
                <w:numId w:val="0"/>
              </w:numPr>
              <w:rPr>
                <w:color w:val="auto"/>
              </w:rPr>
            </w:pPr>
            <w:r>
              <w:rPr>
                <w:color w:val="auto"/>
              </w:rPr>
              <w:t>分类</w:t>
            </w:r>
          </w:p>
        </w:tc>
        <w:tc>
          <w:tcPr>
            <w:tcW w:w="3948" w:type="pct"/>
          </w:tcPr>
          <w:p>
            <w:pPr>
              <w:pStyle w:val="8"/>
              <w:numPr>
                <w:ilvl w:val="-1"/>
                <w:numId w:val="0"/>
              </w:numPr>
              <w:rPr>
                <w:color w:val="auto"/>
              </w:rPr>
            </w:pPr>
            <w:r>
              <w:rPr>
                <w:color w:val="auto"/>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6" w:hRule="atLeast"/>
        </w:trPr>
        <w:tc>
          <w:tcPr>
            <w:tcW w:w="1051" w:type="pct"/>
          </w:tcPr>
          <w:p>
            <w:pPr>
              <w:pStyle w:val="8"/>
              <w:numPr>
                <w:ilvl w:val="-1"/>
                <w:numId w:val="0"/>
              </w:numPr>
              <w:rPr>
                <w:color w:val="auto"/>
              </w:rPr>
            </w:pPr>
          </w:p>
          <w:p>
            <w:pPr>
              <w:pStyle w:val="8"/>
              <w:numPr>
                <w:ilvl w:val="-1"/>
                <w:numId w:val="0"/>
              </w:numPr>
              <w:rPr>
                <w:color w:val="auto"/>
              </w:rPr>
            </w:pPr>
            <w:r>
              <w:rPr>
                <w:color w:val="auto"/>
              </w:rPr>
              <w:t>供货要求</w:t>
            </w:r>
          </w:p>
        </w:tc>
        <w:tc>
          <w:tcPr>
            <w:tcW w:w="3948" w:type="pct"/>
          </w:tcPr>
          <w:p>
            <w:pPr>
              <w:pStyle w:val="8"/>
              <w:numPr>
                <w:ilvl w:val="-1"/>
                <w:numId w:val="0"/>
              </w:numPr>
              <w:rPr>
                <w:color w:val="auto"/>
              </w:rPr>
            </w:pPr>
            <w:r>
              <w:rPr>
                <w:rFonts w:hint="eastAsia"/>
                <w:color w:val="auto"/>
              </w:rPr>
              <w:t>供应商应当在合同签订后</w:t>
            </w:r>
            <w:r>
              <w:rPr>
                <w:rFonts w:hint="eastAsia"/>
                <w:color w:val="auto"/>
                <w:lang w:val="en-US" w:eastAsia="zh-CN"/>
              </w:rPr>
              <w:t>45</w:t>
            </w:r>
            <w:r>
              <w:rPr>
                <w:rFonts w:hint="eastAsia"/>
                <w:color w:val="auto"/>
              </w:rPr>
              <w:t>个自然日内供货及安装完毕。供应商所提供的货物应符合国家相关质量标准；货物名称、型号规格、数量、颜色、外观等符合采购人要求，不得有损毁或损坏。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85" w:hRule="atLeast"/>
        </w:trPr>
        <w:tc>
          <w:tcPr>
            <w:tcW w:w="1051" w:type="pct"/>
          </w:tcPr>
          <w:p>
            <w:pPr>
              <w:pStyle w:val="8"/>
              <w:numPr>
                <w:ilvl w:val="-1"/>
                <w:numId w:val="0"/>
              </w:numPr>
              <w:rPr>
                <w:color w:val="auto"/>
              </w:rPr>
            </w:pPr>
            <w:r>
              <w:rPr>
                <w:color w:val="auto"/>
              </w:rPr>
              <w:t>包装要求</w:t>
            </w:r>
          </w:p>
        </w:tc>
        <w:tc>
          <w:tcPr>
            <w:tcW w:w="3948" w:type="pct"/>
          </w:tcPr>
          <w:p>
            <w:pPr>
              <w:pStyle w:val="8"/>
              <w:numPr>
                <w:ilvl w:val="-1"/>
                <w:numId w:val="0"/>
              </w:numPr>
              <w:rPr>
                <w:color w:val="auto"/>
              </w:rPr>
            </w:pPr>
            <w:r>
              <w:rPr>
                <w:rFonts w:hint="eastAsia"/>
                <w:color w:val="auto"/>
              </w:rPr>
              <w:t>采购中如涉及商品包装和快递包装的，其包装需求标准应不低于《关于印发&lt;商品包装政府采购需求标准(试行)》、《快递包装政府采购需求标准(试行)&gt;的通知》(财办库〔2020〕123号)规定的包装要求。采购人、供应商双方签订合同及验收环节，应包含上述包装要求的条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0" w:hRule="atLeast"/>
        </w:trPr>
        <w:tc>
          <w:tcPr>
            <w:tcW w:w="1051" w:type="pct"/>
          </w:tcPr>
          <w:p>
            <w:pPr>
              <w:pStyle w:val="8"/>
              <w:numPr>
                <w:ilvl w:val="-1"/>
                <w:numId w:val="0"/>
              </w:numPr>
              <w:rPr>
                <w:color w:val="auto"/>
              </w:rPr>
            </w:pPr>
            <w:r>
              <w:rPr>
                <w:color w:val="auto"/>
              </w:rPr>
              <w:t>验收要求</w:t>
            </w:r>
          </w:p>
        </w:tc>
        <w:tc>
          <w:tcPr>
            <w:tcW w:w="3948" w:type="pct"/>
          </w:tcPr>
          <w:p>
            <w:pPr>
              <w:pStyle w:val="8"/>
              <w:numPr>
                <w:ilvl w:val="-1"/>
                <w:numId w:val="0"/>
              </w:numPr>
              <w:rPr>
                <w:color w:val="auto"/>
              </w:rPr>
            </w:pPr>
            <w:r>
              <w:rPr>
                <w:rFonts w:hint="eastAsia"/>
                <w:color w:val="auto"/>
                <w:lang w:eastAsia="zh-CN"/>
              </w:rPr>
              <w:t>家具</w:t>
            </w:r>
            <w:r>
              <w:rPr>
                <w:rFonts w:hint="eastAsia"/>
                <w:color w:val="auto"/>
              </w:rPr>
              <w:t>安装、调试后，由供、需双方按照合同约定对家具进行验收签字。验收包括清点型号、数量、检查外观等，供应商应当提供家具清单(各类家具分项开立并标注详细数量)、原产地证明、具出厂日期证明、家具环保证明等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4" w:hRule="atLeast"/>
        </w:trPr>
        <w:tc>
          <w:tcPr>
            <w:tcW w:w="1051" w:type="pct"/>
          </w:tcPr>
          <w:p>
            <w:pPr>
              <w:pStyle w:val="8"/>
              <w:numPr>
                <w:ilvl w:val="-1"/>
                <w:numId w:val="0"/>
              </w:numPr>
              <w:rPr>
                <w:color w:val="auto"/>
              </w:rPr>
            </w:pPr>
            <w:r>
              <w:rPr>
                <w:color w:val="auto"/>
              </w:rPr>
              <w:t>检测要求</w:t>
            </w:r>
          </w:p>
        </w:tc>
        <w:tc>
          <w:tcPr>
            <w:tcW w:w="3948" w:type="pct"/>
          </w:tcPr>
          <w:p>
            <w:pPr>
              <w:pStyle w:val="8"/>
              <w:numPr>
                <w:ilvl w:val="-1"/>
                <w:numId w:val="0"/>
              </w:numPr>
              <w:rPr>
                <w:color w:val="auto"/>
              </w:rPr>
            </w:pPr>
            <w:r>
              <w:rPr>
                <w:rFonts w:hint="eastAsia"/>
                <w:color w:val="auto"/>
              </w:rPr>
              <w:t>正式验收前，采购人随机抽取一件家具，由中标供应商委托第三方（含CMA认证）进行质量和环保相关检测，检测内容为《五、原材料及成品质量要求》中标注“▲”号的技术参数，检验不合格不予验收。以上检测费用须包含在投标总价中。</w:t>
            </w:r>
          </w:p>
        </w:tc>
      </w:tr>
    </w:tbl>
    <w:p>
      <w:pPr>
        <w:pStyle w:val="8"/>
        <w:numPr>
          <w:ilvl w:val="0"/>
          <w:numId w:val="2"/>
        </w:numPr>
        <w:rPr>
          <w:color w:val="auto"/>
        </w:rPr>
        <w:sectPr>
          <w:pgSz w:w="11900" w:h="16840"/>
          <w:pgMar w:top="1440" w:right="1800" w:bottom="1440" w:left="1800" w:header="0" w:footer="0" w:gutter="0"/>
          <w:cols w:space="720" w:num="1"/>
        </w:sectPr>
      </w:pPr>
    </w:p>
    <w:p>
      <w:pPr>
        <w:numPr>
          <w:ins w:id="1" w:author="高际航" w:date="2024-09-30T13:26:07Z"/>
        </w:numPr>
        <w:spacing w:line="360" w:lineRule="auto"/>
        <w:outlineLvl w:val="0"/>
        <w:rPr>
          <w:rFonts w:hint="eastAsia" w:ascii="宋体" w:hAnsi="宋体" w:eastAsia="宋体" w:cs="宋体"/>
          <w:b/>
          <w:bCs/>
          <w:color w:val="auto"/>
          <w:sz w:val="28"/>
          <w:szCs w:val="28"/>
        </w:rPr>
      </w:pPr>
      <w:r>
        <w:rPr>
          <w:rFonts w:hint="eastAsia" w:ascii="宋体" w:hAnsi="宋体" w:eastAsia="宋体" w:cs="宋体"/>
          <w:b/>
          <w:bCs/>
          <w:color w:val="auto"/>
          <w:sz w:val="28"/>
          <w:szCs w:val="28"/>
          <w:lang w:eastAsia="zh-CN"/>
        </w:rPr>
        <w:t>六、</w:t>
      </w:r>
      <w:r>
        <w:rPr>
          <w:rFonts w:hint="eastAsia" w:ascii="宋体" w:hAnsi="宋体" w:eastAsia="宋体" w:cs="宋体"/>
          <w:b/>
          <w:bCs/>
          <w:color w:val="auto"/>
          <w:sz w:val="28"/>
          <w:szCs w:val="28"/>
        </w:rPr>
        <w:t>服务要求</w:t>
      </w:r>
    </w:p>
    <w:tbl>
      <w:tblPr>
        <w:tblStyle w:val="31"/>
        <w:tblW w:w="4999"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799"/>
        <w:gridCol w:w="67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trPr>
        <w:tc>
          <w:tcPr>
            <w:tcW w:w="1051" w:type="pct"/>
          </w:tcPr>
          <w:p>
            <w:pPr>
              <w:pStyle w:val="8"/>
              <w:numPr>
                <w:ilvl w:val="-1"/>
                <w:numId w:val="0"/>
              </w:numPr>
              <w:rPr>
                <w:color w:val="auto"/>
              </w:rPr>
            </w:pPr>
            <w:r>
              <w:rPr>
                <w:color w:val="auto"/>
              </w:rPr>
              <w:t>分类</w:t>
            </w:r>
          </w:p>
        </w:tc>
        <w:tc>
          <w:tcPr>
            <w:tcW w:w="3948" w:type="pct"/>
          </w:tcPr>
          <w:p>
            <w:pPr>
              <w:pStyle w:val="8"/>
              <w:numPr>
                <w:ilvl w:val="-1"/>
                <w:numId w:val="0"/>
              </w:numPr>
              <w:rPr>
                <w:color w:val="auto"/>
              </w:rPr>
            </w:pPr>
            <w:r>
              <w:rPr>
                <w:color w:val="auto"/>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8" w:hRule="atLeast"/>
        </w:trPr>
        <w:tc>
          <w:tcPr>
            <w:tcW w:w="1051" w:type="pct"/>
          </w:tcPr>
          <w:p>
            <w:pPr>
              <w:pStyle w:val="8"/>
              <w:numPr>
                <w:ilvl w:val="-1"/>
                <w:numId w:val="0"/>
              </w:numPr>
              <w:rPr>
                <w:color w:val="auto"/>
              </w:rPr>
            </w:pPr>
            <w:r>
              <w:rPr>
                <w:color w:val="auto"/>
              </w:rPr>
              <w:t>保修服务</w:t>
            </w:r>
          </w:p>
        </w:tc>
        <w:tc>
          <w:tcPr>
            <w:tcW w:w="3948" w:type="pct"/>
          </w:tcPr>
          <w:p>
            <w:pPr>
              <w:pStyle w:val="8"/>
              <w:numPr>
                <w:ilvl w:val="-1"/>
                <w:numId w:val="0"/>
              </w:numPr>
              <w:rPr>
                <w:color w:val="auto"/>
              </w:rPr>
            </w:pPr>
            <w:r>
              <w:rPr>
                <w:rFonts w:hint="eastAsia"/>
                <w:color w:val="auto"/>
              </w:rPr>
              <w:t>免费保修期应当至少不低于</w:t>
            </w:r>
            <w:r>
              <w:rPr>
                <w:rFonts w:hint="eastAsia"/>
                <w:color w:val="auto"/>
                <w:lang w:val="en-US" w:eastAsia="zh-CN"/>
              </w:rPr>
              <w:t>60个月</w:t>
            </w:r>
            <w:r>
              <w:rPr>
                <w:rFonts w:hint="eastAsia"/>
                <w:color w:val="auto"/>
              </w:rPr>
              <w:t>。免费保修期内，除采购人因非正常使用造成家具损坏外，损坏维修以及所涉及的零部件更换，应当由家具供应商免费提供，供应商应当承诺每年对所供办公家具进行巡检。免费保修期满后，供应商保证以不高于市场价的价格提供办公家具所需零配件和维修服务。质保期外维修仅收取零件费，不收取人工费或其他费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4" w:hRule="atLeast"/>
        </w:trPr>
        <w:tc>
          <w:tcPr>
            <w:tcW w:w="1051" w:type="pct"/>
          </w:tcPr>
          <w:p>
            <w:pPr>
              <w:pStyle w:val="8"/>
              <w:numPr>
                <w:ilvl w:val="-1"/>
                <w:numId w:val="0"/>
              </w:numPr>
              <w:rPr>
                <w:color w:val="auto"/>
              </w:rPr>
            </w:pPr>
            <w:r>
              <w:rPr>
                <w:color w:val="auto"/>
              </w:rPr>
              <w:t>应急能力</w:t>
            </w:r>
          </w:p>
        </w:tc>
        <w:tc>
          <w:tcPr>
            <w:tcW w:w="3948" w:type="pct"/>
          </w:tcPr>
          <w:p>
            <w:pPr>
              <w:pStyle w:val="8"/>
              <w:numPr>
                <w:ilvl w:val="-1"/>
                <w:numId w:val="0"/>
              </w:numPr>
              <w:rPr>
                <w:color w:val="auto"/>
              </w:rPr>
            </w:pPr>
            <w:r>
              <w:rPr>
                <w:rFonts w:hint="eastAsia"/>
                <w:color w:val="auto"/>
              </w:rPr>
              <w:t>供应商应当拥有维修服务能力，提供售后服务支持。如遇质量问题，供应商应当在接到通知2小时内予以响应，并于8小时内解决完毕或提供代用产品。</w:t>
            </w:r>
          </w:p>
        </w:tc>
      </w:tr>
    </w:tbl>
    <w:p>
      <w:pPr>
        <w:pStyle w:val="8"/>
        <w:numPr>
          <w:ilvl w:val="-1"/>
          <w:numId w:val="0"/>
        </w:numPr>
        <w:rPr>
          <w:color w:val="auto"/>
        </w:rPr>
      </w:pPr>
    </w:p>
    <w:p>
      <w:pPr>
        <w:pStyle w:val="8"/>
        <w:numPr>
          <w:ilvl w:val="-1"/>
          <w:numId w:val="0"/>
        </w:numPr>
        <w:rPr>
          <w:color w:val="auto"/>
        </w:rPr>
      </w:pPr>
    </w:p>
    <w:sectPr>
      <w:footerReference r:id="rId3" w:type="default"/>
      <w:pgSz w:w="11906" w:h="16838"/>
      <w:pgMar w:top="1440" w:right="1559"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CzSVju0AAAAAUBAAAPAAAAAAAAAAEAIAAAADgAAABkcnMvZG93&#10;bnJldi54bWxQSwECFAAUAAAACACHTuJASbreYysCAABXBAAADgAAAAAAAAABACAAAAA1AQAAZHJz&#10;L2Uyb0RvYy54bWxQSwUGAAAAAAYABgBZAQAA0gU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6A119B"/>
    <w:multiLevelType w:val="singleLevel"/>
    <w:tmpl w:val="BD6A119B"/>
    <w:lvl w:ilvl="0" w:tentative="0">
      <w:start w:val="4"/>
      <w:numFmt w:val="chineseCounting"/>
      <w:suff w:val="nothing"/>
      <w:lvlText w:val="%1、"/>
      <w:lvlJc w:val="left"/>
      <w:rPr>
        <w:rFonts w:hint="eastAsia"/>
      </w:rPr>
    </w:lvl>
  </w:abstractNum>
  <w:abstractNum w:abstractNumId="1">
    <w:nsid w:val="FBBB7427"/>
    <w:multiLevelType w:val="singleLevel"/>
    <w:tmpl w:val="FBBB7427"/>
    <w:lvl w:ilvl="0" w:tentative="0">
      <w:start w:val="5"/>
      <w:numFmt w:val="decimal"/>
      <w:suff w:val="nothing"/>
      <w:lvlText w:val="%1、"/>
      <w:lvlJc w:val="left"/>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高际航">
    <w15:presenceInfo w15:providerId="None" w15:userId="高际航"/>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U1MDIzNGI5NmE4YTgxYjhlZjdjMzM0NWU2NDlhMjQifQ=="/>
  </w:docVars>
  <w:rsids>
    <w:rsidRoot w:val="00017015"/>
    <w:rsid w:val="000114E0"/>
    <w:rsid w:val="00017015"/>
    <w:rsid w:val="00033982"/>
    <w:rsid w:val="000422F0"/>
    <w:rsid w:val="000608CA"/>
    <w:rsid w:val="00085E44"/>
    <w:rsid w:val="00097C44"/>
    <w:rsid w:val="000B55F6"/>
    <w:rsid w:val="000C503B"/>
    <w:rsid w:val="000D412D"/>
    <w:rsid w:val="000F7C09"/>
    <w:rsid w:val="0010185F"/>
    <w:rsid w:val="00114FE3"/>
    <w:rsid w:val="001336BD"/>
    <w:rsid w:val="00153340"/>
    <w:rsid w:val="001722F3"/>
    <w:rsid w:val="001764D5"/>
    <w:rsid w:val="0018732A"/>
    <w:rsid w:val="001A545E"/>
    <w:rsid w:val="001B51EA"/>
    <w:rsid w:val="001D103A"/>
    <w:rsid w:val="001E2DF3"/>
    <w:rsid w:val="002017F2"/>
    <w:rsid w:val="002055F0"/>
    <w:rsid w:val="0022033E"/>
    <w:rsid w:val="002359DD"/>
    <w:rsid w:val="00244387"/>
    <w:rsid w:val="002717C9"/>
    <w:rsid w:val="0029104A"/>
    <w:rsid w:val="002A04AB"/>
    <w:rsid w:val="002B2DFD"/>
    <w:rsid w:val="002D5699"/>
    <w:rsid w:val="002F5BC4"/>
    <w:rsid w:val="00315BF3"/>
    <w:rsid w:val="0033021B"/>
    <w:rsid w:val="00350935"/>
    <w:rsid w:val="0036670E"/>
    <w:rsid w:val="0037379B"/>
    <w:rsid w:val="003A134F"/>
    <w:rsid w:val="003C15D3"/>
    <w:rsid w:val="0041213C"/>
    <w:rsid w:val="0042050D"/>
    <w:rsid w:val="00431379"/>
    <w:rsid w:val="00437F12"/>
    <w:rsid w:val="0045702A"/>
    <w:rsid w:val="00462154"/>
    <w:rsid w:val="00471785"/>
    <w:rsid w:val="0047278B"/>
    <w:rsid w:val="00482857"/>
    <w:rsid w:val="00497E52"/>
    <w:rsid w:val="004B410E"/>
    <w:rsid w:val="004C2710"/>
    <w:rsid w:val="004D26F4"/>
    <w:rsid w:val="004D7C95"/>
    <w:rsid w:val="00500971"/>
    <w:rsid w:val="00503886"/>
    <w:rsid w:val="00513834"/>
    <w:rsid w:val="005153B4"/>
    <w:rsid w:val="00526E55"/>
    <w:rsid w:val="005353C4"/>
    <w:rsid w:val="00541394"/>
    <w:rsid w:val="00550E8A"/>
    <w:rsid w:val="00565861"/>
    <w:rsid w:val="00571F5E"/>
    <w:rsid w:val="0058291A"/>
    <w:rsid w:val="005B0B06"/>
    <w:rsid w:val="005B197C"/>
    <w:rsid w:val="005B1C67"/>
    <w:rsid w:val="005C1546"/>
    <w:rsid w:val="005E79BB"/>
    <w:rsid w:val="005F5640"/>
    <w:rsid w:val="00620481"/>
    <w:rsid w:val="0064037A"/>
    <w:rsid w:val="00655AE7"/>
    <w:rsid w:val="00680603"/>
    <w:rsid w:val="006C309C"/>
    <w:rsid w:val="006D2B39"/>
    <w:rsid w:val="006D4691"/>
    <w:rsid w:val="006F6A6F"/>
    <w:rsid w:val="00730A31"/>
    <w:rsid w:val="007378FE"/>
    <w:rsid w:val="00761D6F"/>
    <w:rsid w:val="00773E62"/>
    <w:rsid w:val="00780B64"/>
    <w:rsid w:val="00786ACE"/>
    <w:rsid w:val="007A45E6"/>
    <w:rsid w:val="007B44B0"/>
    <w:rsid w:val="007C4C8E"/>
    <w:rsid w:val="007E17C7"/>
    <w:rsid w:val="00801AD0"/>
    <w:rsid w:val="008048F8"/>
    <w:rsid w:val="00806ED1"/>
    <w:rsid w:val="008176FE"/>
    <w:rsid w:val="008366F3"/>
    <w:rsid w:val="00852DA6"/>
    <w:rsid w:val="0089306E"/>
    <w:rsid w:val="008C27C6"/>
    <w:rsid w:val="008D3C25"/>
    <w:rsid w:val="008D3FAE"/>
    <w:rsid w:val="008D7250"/>
    <w:rsid w:val="00903104"/>
    <w:rsid w:val="009153D5"/>
    <w:rsid w:val="00925BBF"/>
    <w:rsid w:val="009402CC"/>
    <w:rsid w:val="009944ED"/>
    <w:rsid w:val="009B1FBA"/>
    <w:rsid w:val="009C0D91"/>
    <w:rsid w:val="009C12AE"/>
    <w:rsid w:val="009D02C1"/>
    <w:rsid w:val="009D2894"/>
    <w:rsid w:val="00A16B1C"/>
    <w:rsid w:val="00A238DD"/>
    <w:rsid w:val="00A26B34"/>
    <w:rsid w:val="00A27BE9"/>
    <w:rsid w:val="00A96F6C"/>
    <w:rsid w:val="00A974ED"/>
    <w:rsid w:val="00AB3AD4"/>
    <w:rsid w:val="00AC500C"/>
    <w:rsid w:val="00AD0573"/>
    <w:rsid w:val="00AE2F1C"/>
    <w:rsid w:val="00B42401"/>
    <w:rsid w:val="00B63CC3"/>
    <w:rsid w:val="00B837E2"/>
    <w:rsid w:val="00B8774B"/>
    <w:rsid w:val="00B90241"/>
    <w:rsid w:val="00BC0EE4"/>
    <w:rsid w:val="00BD1F21"/>
    <w:rsid w:val="00C03B45"/>
    <w:rsid w:val="00C1498C"/>
    <w:rsid w:val="00C30AE9"/>
    <w:rsid w:val="00C54ED9"/>
    <w:rsid w:val="00C8140E"/>
    <w:rsid w:val="00CA0544"/>
    <w:rsid w:val="00CB5EE9"/>
    <w:rsid w:val="00CC7E12"/>
    <w:rsid w:val="00D009DB"/>
    <w:rsid w:val="00D64666"/>
    <w:rsid w:val="00D67625"/>
    <w:rsid w:val="00D73AF7"/>
    <w:rsid w:val="00D85F2C"/>
    <w:rsid w:val="00D95336"/>
    <w:rsid w:val="00DD62A8"/>
    <w:rsid w:val="00E0407A"/>
    <w:rsid w:val="00E06575"/>
    <w:rsid w:val="00E122A5"/>
    <w:rsid w:val="00E13357"/>
    <w:rsid w:val="00E4345B"/>
    <w:rsid w:val="00E741F8"/>
    <w:rsid w:val="00E75DA0"/>
    <w:rsid w:val="00E838A8"/>
    <w:rsid w:val="00EA0B2F"/>
    <w:rsid w:val="00EA79BB"/>
    <w:rsid w:val="00EB34B6"/>
    <w:rsid w:val="00EB6738"/>
    <w:rsid w:val="00EC665F"/>
    <w:rsid w:val="00ED5497"/>
    <w:rsid w:val="00EF03F2"/>
    <w:rsid w:val="00EF1213"/>
    <w:rsid w:val="00EF2116"/>
    <w:rsid w:val="00F25A44"/>
    <w:rsid w:val="00F35073"/>
    <w:rsid w:val="00F41D69"/>
    <w:rsid w:val="00F521DE"/>
    <w:rsid w:val="03923594"/>
    <w:rsid w:val="04124042"/>
    <w:rsid w:val="0A3373D6"/>
    <w:rsid w:val="121639BB"/>
    <w:rsid w:val="161170A6"/>
    <w:rsid w:val="17287514"/>
    <w:rsid w:val="1D761252"/>
    <w:rsid w:val="1DB21FDA"/>
    <w:rsid w:val="1FE40A9B"/>
    <w:rsid w:val="23512B52"/>
    <w:rsid w:val="29403D15"/>
    <w:rsid w:val="2BBBB3AE"/>
    <w:rsid w:val="347A51A8"/>
    <w:rsid w:val="35CD1307"/>
    <w:rsid w:val="36584804"/>
    <w:rsid w:val="3BBA0382"/>
    <w:rsid w:val="3D65487B"/>
    <w:rsid w:val="3F9FC513"/>
    <w:rsid w:val="418A4550"/>
    <w:rsid w:val="422E251F"/>
    <w:rsid w:val="44DFE6B7"/>
    <w:rsid w:val="479B74B7"/>
    <w:rsid w:val="581E3FA7"/>
    <w:rsid w:val="596F54B6"/>
    <w:rsid w:val="5A364E1D"/>
    <w:rsid w:val="5C584B78"/>
    <w:rsid w:val="5D5F3C4A"/>
    <w:rsid w:val="5FD96D03"/>
    <w:rsid w:val="676A4358"/>
    <w:rsid w:val="67EFDA90"/>
    <w:rsid w:val="6B261F45"/>
    <w:rsid w:val="6DE58CE1"/>
    <w:rsid w:val="7CD6FED6"/>
    <w:rsid w:val="7DFFF783"/>
    <w:rsid w:val="7E8C7D1E"/>
    <w:rsid w:val="7EEB4926"/>
    <w:rsid w:val="7EFFC88E"/>
    <w:rsid w:val="7F2B297A"/>
    <w:rsid w:val="7F7B5F81"/>
    <w:rsid w:val="7FDC4736"/>
    <w:rsid w:val="7FF8C947"/>
    <w:rsid w:val="8FF77004"/>
    <w:rsid w:val="97B64B37"/>
    <w:rsid w:val="9FBF9D94"/>
    <w:rsid w:val="9FFB9EBB"/>
    <w:rsid w:val="BBEF3FA8"/>
    <w:rsid w:val="BF7F8DBA"/>
    <w:rsid w:val="C6FF4721"/>
    <w:rsid w:val="C97ACDB8"/>
    <w:rsid w:val="CFD88327"/>
    <w:rsid w:val="DD5F8CB1"/>
    <w:rsid w:val="DDB7395A"/>
    <w:rsid w:val="EDFF58B6"/>
    <w:rsid w:val="EEBF0780"/>
    <w:rsid w:val="EF5708D1"/>
    <w:rsid w:val="EFEEA98C"/>
    <w:rsid w:val="F33F05B9"/>
    <w:rsid w:val="F3FD1251"/>
    <w:rsid w:val="F92D9D10"/>
    <w:rsid w:val="FBB7EC23"/>
    <w:rsid w:val="FDDE2C7C"/>
    <w:rsid w:val="FDF7D0AF"/>
    <w:rsid w:val="FEF6F8F9"/>
    <w:rsid w:val="FF2FF015"/>
    <w:rsid w:val="FFFFC9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qFormat="1" w:unhideWhenUsed="0" w:uiPriority="99" w:semiHidden="0"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pPr>
    <w:rPr>
      <w:rFonts w:ascii="宋体" w:hAnsi="宋体" w:eastAsia="宋体" w:cs="宋体"/>
      <w:kern w:val="2"/>
      <w:sz w:val="21"/>
      <w:szCs w:val="21"/>
      <w:lang w:val="en-US" w:eastAsia="zh-CN" w:bidi="ar-SA"/>
    </w:rPr>
  </w:style>
  <w:style w:type="paragraph" w:styleId="4">
    <w:name w:val="heading 1"/>
    <w:basedOn w:val="1"/>
    <w:next w:val="1"/>
    <w:link w:val="20"/>
    <w:autoRedefine/>
    <w:qFormat/>
    <w:uiPriority w:val="9"/>
    <w:pPr>
      <w:spacing w:beforeAutospacing="1" w:afterAutospacing="1"/>
      <w:outlineLvl w:val="0"/>
    </w:pPr>
    <w:rPr>
      <w:rFonts w:hint="eastAsia"/>
      <w:b/>
      <w:bCs/>
      <w:kern w:val="44"/>
      <w:sz w:val="48"/>
      <w:szCs w:val="48"/>
    </w:rPr>
  </w:style>
  <w:style w:type="paragraph" w:styleId="5">
    <w:name w:val="heading 2"/>
    <w:basedOn w:val="1"/>
    <w:next w:val="1"/>
    <w:semiHidden/>
    <w:unhideWhenUsed/>
    <w:qFormat/>
    <w:uiPriority w:val="9"/>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6">
    <w:name w:val="heading 6"/>
    <w:basedOn w:val="1"/>
    <w:next w:val="1"/>
    <w:link w:val="21"/>
    <w:autoRedefine/>
    <w:qFormat/>
    <w:uiPriority w:val="0"/>
    <w:pPr>
      <w:keepNext/>
      <w:keepLines/>
      <w:tabs>
        <w:tab w:val="left" w:pos="1572"/>
      </w:tabs>
      <w:spacing w:before="240" w:after="64" w:line="320" w:lineRule="auto"/>
      <w:ind w:left="1572" w:hanging="1152"/>
      <w:outlineLvl w:val="5"/>
    </w:pPr>
    <w:rPr>
      <w:rFonts w:ascii="Arial" w:hAnsi="Arial" w:eastAsia="黑体"/>
      <w:b/>
      <w:bCs/>
      <w:sz w:val="24"/>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23"/>
    <w:autoRedefine/>
    <w:semiHidden/>
    <w:unhideWhenUsed/>
    <w:qFormat/>
    <w:uiPriority w:val="99"/>
    <w:pPr>
      <w:spacing w:after="120"/>
    </w:pPr>
  </w:style>
  <w:style w:type="paragraph" w:customStyle="1" w:styleId="3">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7">
    <w:name w:val="annotation text"/>
    <w:basedOn w:val="1"/>
    <w:link w:val="22"/>
    <w:autoRedefine/>
    <w:semiHidden/>
    <w:unhideWhenUsed/>
    <w:qFormat/>
    <w:uiPriority w:val="99"/>
  </w:style>
  <w:style w:type="paragraph" w:styleId="8">
    <w:name w:val="index 4"/>
    <w:basedOn w:val="1"/>
    <w:next w:val="1"/>
    <w:autoRedefine/>
    <w:qFormat/>
    <w:uiPriority w:val="99"/>
    <w:rPr>
      <w:rFonts w:ascii="Calibri" w:hAnsi="Calibri"/>
    </w:rPr>
  </w:style>
  <w:style w:type="paragraph" w:styleId="9">
    <w:name w:val="Plain Text"/>
    <w:basedOn w:val="1"/>
    <w:link w:val="24"/>
    <w:autoRedefine/>
    <w:qFormat/>
    <w:uiPriority w:val="0"/>
    <w:rPr>
      <w:rFonts w:hAnsi="Courier New"/>
      <w:szCs w:val="20"/>
    </w:rPr>
  </w:style>
  <w:style w:type="paragraph" w:styleId="10">
    <w:name w:val="Balloon Text"/>
    <w:basedOn w:val="1"/>
    <w:link w:val="25"/>
    <w:autoRedefine/>
    <w:semiHidden/>
    <w:unhideWhenUsed/>
    <w:qFormat/>
    <w:uiPriority w:val="99"/>
    <w:rPr>
      <w:sz w:val="18"/>
      <w:szCs w:val="18"/>
    </w:rPr>
  </w:style>
  <w:style w:type="paragraph" w:styleId="11">
    <w:name w:val="footer"/>
    <w:basedOn w:val="1"/>
    <w:link w:val="26"/>
    <w:autoRedefine/>
    <w:unhideWhenUsed/>
    <w:qFormat/>
    <w:uiPriority w:val="99"/>
    <w:pPr>
      <w:tabs>
        <w:tab w:val="center" w:pos="4153"/>
        <w:tab w:val="right" w:pos="8306"/>
      </w:tabs>
      <w:snapToGrid w:val="0"/>
    </w:pPr>
    <w:rPr>
      <w:sz w:val="18"/>
      <w:szCs w:val="18"/>
    </w:rPr>
  </w:style>
  <w:style w:type="paragraph" w:styleId="12">
    <w:name w:val="header"/>
    <w:basedOn w:val="1"/>
    <w:link w:val="27"/>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Body Text 2"/>
    <w:basedOn w:val="1"/>
    <w:link w:val="28"/>
    <w:autoRedefine/>
    <w:unhideWhenUsed/>
    <w:qFormat/>
    <w:uiPriority w:val="99"/>
    <w:pPr>
      <w:spacing w:after="120" w:line="480" w:lineRule="auto"/>
    </w:pPr>
  </w:style>
  <w:style w:type="paragraph" w:styleId="14">
    <w:name w:val="HTML Preformatted"/>
    <w:basedOn w:val="1"/>
    <w:link w:val="29"/>
    <w:autoRedefine/>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kern w:val="0"/>
      <w:sz w:val="24"/>
    </w:rPr>
  </w:style>
  <w:style w:type="paragraph" w:styleId="15">
    <w:name w:val="Normal (Web)"/>
    <w:basedOn w:val="1"/>
    <w:semiHidden/>
    <w:unhideWhenUsed/>
    <w:qFormat/>
    <w:uiPriority w:val="99"/>
    <w:pPr>
      <w:spacing w:beforeAutospacing="1" w:afterAutospacing="1"/>
    </w:pPr>
    <w:rPr>
      <w:rFonts w:cs="Times New Roman"/>
      <w:kern w:val="0"/>
      <w:sz w:val="24"/>
    </w:rPr>
  </w:style>
  <w:style w:type="paragraph" w:styleId="16">
    <w:name w:val="annotation subject"/>
    <w:basedOn w:val="7"/>
    <w:next w:val="7"/>
    <w:link w:val="35"/>
    <w:autoRedefine/>
    <w:semiHidden/>
    <w:unhideWhenUsed/>
    <w:qFormat/>
    <w:uiPriority w:val="99"/>
    <w:rPr>
      <w:b/>
      <w:bCs/>
    </w:rPr>
  </w:style>
  <w:style w:type="character" w:styleId="19">
    <w:name w:val="annotation reference"/>
    <w:basedOn w:val="18"/>
    <w:semiHidden/>
    <w:unhideWhenUsed/>
    <w:qFormat/>
    <w:uiPriority w:val="99"/>
    <w:rPr>
      <w:sz w:val="21"/>
      <w:szCs w:val="21"/>
    </w:rPr>
  </w:style>
  <w:style w:type="character" w:customStyle="1" w:styleId="20">
    <w:name w:val="标题 1 字符"/>
    <w:basedOn w:val="18"/>
    <w:link w:val="4"/>
    <w:qFormat/>
    <w:uiPriority w:val="9"/>
    <w:rPr>
      <w:rFonts w:ascii="宋体" w:hAnsi="宋体" w:eastAsia="宋体" w:cs="宋体"/>
      <w:b/>
      <w:bCs/>
      <w:kern w:val="44"/>
      <w:sz w:val="48"/>
      <w:szCs w:val="48"/>
    </w:rPr>
  </w:style>
  <w:style w:type="character" w:customStyle="1" w:styleId="21">
    <w:name w:val="标题 6 字符"/>
    <w:basedOn w:val="18"/>
    <w:link w:val="6"/>
    <w:autoRedefine/>
    <w:qFormat/>
    <w:uiPriority w:val="0"/>
    <w:rPr>
      <w:rFonts w:ascii="Arial" w:hAnsi="Arial" w:eastAsia="黑体" w:cs="宋体"/>
      <w:b/>
      <w:bCs/>
      <w:sz w:val="24"/>
      <w:szCs w:val="21"/>
    </w:rPr>
  </w:style>
  <w:style w:type="character" w:customStyle="1" w:styleId="22">
    <w:name w:val="批注文字 字符"/>
    <w:basedOn w:val="18"/>
    <w:link w:val="7"/>
    <w:semiHidden/>
    <w:qFormat/>
    <w:uiPriority w:val="99"/>
    <w:rPr>
      <w:rFonts w:ascii="宋体" w:hAnsi="宋体" w:eastAsia="宋体" w:cs="宋体"/>
      <w:szCs w:val="21"/>
    </w:rPr>
  </w:style>
  <w:style w:type="character" w:customStyle="1" w:styleId="23">
    <w:name w:val="正文文本 字符"/>
    <w:basedOn w:val="18"/>
    <w:link w:val="2"/>
    <w:semiHidden/>
    <w:qFormat/>
    <w:uiPriority w:val="99"/>
    <w:rPr>
      <w:rFonts w:ascii="宋体" w:hAnsi="宋体" w:eastAsia="宋体" w:cs="宋体"/>
      <w:szCs w:val="21"/>
    </w:rPr>
  </w:style>
  <w:style w:type="character" w:customStyle="1" w:styleId="24">
    <w:name w:val="纯文本 字符"/>
    <w:basedOn w:val="18"/>
    <w:link w:val="9"/>
    <w:qFormat/>
    <w:uiPriority w:val="0"/>
    <w:rPr>
      <w:rFonts w:ascii="宋体" w:hAnsi="Courier New" w:eastAsia="宋体" w:cs="宋体"/>
      <w:szCs w:val="20"/>
    </w:rPr>
  </w:style>
  <w:style w:type="character" w:customStyle="1" w:styleId="25">
    <w:name w:val="批注框文本 字符"/>
    <w:basedOn w:val="18"/>
    <w:link w:val="10"/>
    <w:semiHidden/>
    <w:qFormat/>
    <w:uiPriority w:val="99"/>
    <w:rPr>
      <w:rFonts w:ascii="宋体" w:hAnsi="宋体" w:eastAsia="宋体" w:cs="宋体"/>
      <w:sz w:val="18"/>
      <w:szCs w:val="18"/>
    </w:rPr>
  </w:style>
  <w:style w:type="character" w:customStyle="1" w:styleId="26">
    <w:name w:val="页脚 字符"/>
    <w:basedOn w:val="18"/>
    <w:link w:val="11"/>
    <w:qFormat/>
    <w:uiPriority w:val="99"/>
    <w:rPr>
      <w:rFonts w:ascii="宋体" w:hAnsi="宋体" w:eastAsia="宋体" w:cs="宋体"/>
      <w:sz w:val="18"/>
      <w:szCs w:val="18"/>
    </w:rPr>
  </w:style>
  <w:style w:type="character" w:customStyle="1" w:styleId="27">
    <w:name w:val="页眉 字符"/>
    <w:basedOn w:val="18"/>
    <w:link w:val="12"/>
    <w:qFormat/>
    <w:uiPriority w:val="99"/>
    <w:rPr>
      <w:rFonts w:ascii="宋体" w:hAnsi="宋体" w:eastAsia="宋体" w:cs="宋体"/>
      <w:sz w:val="18"/>
      <w:szCs w:val="18"/>
    </w:rPr>
  </w:style>
  <w:style w:type="character" w:customStyle="1" w:styleId="28">
    <w:name w:val="正文文本 2 字符"/>
    <w:basedOn w:val="18"/>
    <w:link w:val="13"/>
    <w:qFormat/>
    <w:uiPriority w:val="99"/>
    <w:rPr>
      <w:rFonts w:ascii="宋体" w:hAnsi="宋体" w:eastAsia="宋体" w:cs="宋体"/>
      <w:szCs w:val="21"/>
    </w:rPr>
  </w:style>
  <w:style w:type="character" w:customStyle="1" w:styleId="29">
    <w:name w:val="HTML 预设格式 字符"/>
    <w:basedOn w:val="18"/>
    <w:link w:val="14"/>
    <w:qFormat/>
    <w:uiPriority w:val="99"/>
    <w:rPr>
      <w:rFonts w:ascii="宋体" w:hAnsi="宋体" w:eastAsia="宋体" w:cs="宋体"/>
      <w:kern w:val="0"/>
      <w:sz w:val="24"/>
      <w:szCs w:val="21"/>
    </w:rPr>
  </w:style>
  <w:style w:type="paragraph" w:styleId="30">
    <w:name w:val="List Paragraph"/>
    <w:basedOn w:val="1"/>
    <w:autoRedefine/>
    <w:qFormat/>
    <w:uiPriority w:val="99"/>
    <w:pPr>
      <w:spacing w:line="360" w:lineRule="auto"/>
      <w:ind w:firstLine="420" w:firstLineChars="200"/>
    </w:pPr>
    <w:rPr>
      <w:szCs w:val="20"/>
    </w:rPr>
  </w:style>
  <w:style w:type="table" w:customStyle="1" w:styleId="31">
    <w:name w:val="Table Normal"/>
    <w:autoRedefine/>
    <w:semiHidden/>
    <w:unhideWhenUsed/>
    <w:qFormat/>
    <w:uiPriority w:val="0"/>
    <w:tblPr>
      <w:tblCellMar>
        <w:top w:w="0" w:type="dxa"/>
        <w:left w:w="0" w:type="dxa"/>
        <w:bottom w:w="0" w:type="dxa"/>
        <w:right w:w="0" w:type="dxa"/>
      </w:tblCellMar>
    </w:tblPr>
  </w:style>
  <w:style w:type="character" w:customStyle="1" w:styleId="32">
    <w:name w:val="font21"/>
    <w:autoRedefine/>
    <w:qFormat/>
    <w:uiPriority w:val="0"/>
    <w:rPr>
      <w:rFonts w:ascii="宋体" w:hAnsi="宋体" w:eastAsia="宋体"/>
      <w:color w:val="000000"/>
      <w:sz w:val="20"/>
      <w:u w:val="none"/>
    </w:rPr>
  </w:style>
  <w:style w:type="character" w:customStyle="1" w:styleId="33">
    <w:name w:val="font31"/>
    <w:autoRedefine/>
    <w:qFormat/>
    <w:uiPriority w:val="0"/>
    <w:rPr>
      <w:rFonts w:ascii="宋体" w:hAnsi="宋体" w:eastAsia="宋体"/>
      <w:color w:val="000000"/>
      <w:sz w:val="20"/>
      <w:u w:val="none"/>
    </w:rPr>
  </w:style>
  <w:style w:type="paragraph" w:styleId="34">
    <w:name w:val="No Spacing"/>
    <w:autoRedefine/>
    <w:qFormat/>
    <w:uiPriority w:val="1"/>
    <w:pPr>
      <w:widowControl w:val="0"/>
      <w:spacing w:line="360" w:lineRule="auto"/>
      <w:jc w:val="both"/>
    </w:pPr>
    <w:rPr>
      <w:rFonts w:ascii="Times New Roman" w:hAnsi="Times New Roman" w:eastAsia="宋体" w:cs="Times New Roman"/>
      <w:kern w:val="2"/>
      <w:sz w:val="21"/>
      <w:szCs w:val="24"/>
      <w:lang w:val="en-US" w:eastAsia="zh-CN" w:bidi="ar-SA"/>
    </w:rPr>
  </w:style>
  <w:style w:type="character" w:customStyle="1" w:styleId="35">
    <w:name w:val="批注主题 字符"/>
    <w:basedOn w:val="22"/>
    <w:link w:val="16"/>
    <w:semiHidden/>
    <w:qFormat/>
    <w:uiPriority w:val="99"/>
    <w:rPr>
      <w:rFonts w:ascii="宋体" w:hAnsi="宋体" w:eastAsia="宋体" w:cs="宋体"/>
      <w:b/>
      <w:bCs/>
      <w:szCs w:val="21"/>
    </w:rPr>
  </w:style>
  <w:style w:type="paragraph" w:customStyle="1" w:styleId="36">
    <w:name w:val="Table Text"/>
    <w:basedOn w:val="1"/>
    <w:autoRedefine/>
    <w:semiHidden/>
    <w:qFormat/>
    <w:uiPriority w:val="0"/>
    <w:rPr>
      <w:rFonts w:eastAsia="宋体" w:cs="宋体"/>
      <w:sz w:val="28"/>
      <w:szCs w:val="28"/>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7</Pages>
  <Words>569</Words>
  <Characters>3249</Characters>
  <Lines>27</Lines>
  <Paragraphs>7</Paragraphs>
  <TotalTime>1</TotalTime>
  <ScaleCrop>false</ScaleCrop>
  <LinksUpToDate>false</LinksUpToDate>
  <CharactersWithSpaces>3811</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2024-09-22T14:34:00Z</dcterms:created>
  <dc:creator>Micorosoft</dc:creator>
  <cp:lastModifiedBy>高际航</cp:lastModifiedBy>
  <cp:lastPrinted>2024-09-14T08:55:00Z</cp:lastPrinted>
  <dcterms:modified xsi:type="dcterms:W3CDTF">2024-09-30T15:56:36Z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3A8B6C5D4BCF904A123EFA66F7160869_43</vt:lpwstr>
  </property>
</Properties>
</file>